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E6DFC" w14:textId="06C7D1B7" w:rsidR="00E74E5B" w:rsidRPr="00AB7259" w:rsidRDefault="00E74E5B" w:rsidP="00AB7259">
      <w:pPr>
        <w:pStyle w:val="Tytu"/>
        <w:pBdr>
          <w:bottom w:val="single" w:sz="8" w:space="5" w:color="4F81BD"/>
        </w:pBdr>
        <w:rPr>
          <w:rFonts w:ascii="Arial" w:hAnsi="Arial" w:cs="Arial"/>
          <w:color w:val="auto"/>
          <w:sz w:val="24"/>
          <w:szCs w:val="24"/>
        </w:rPr>
      </w:pPr>
    </w:p>
    <w:p w14:paraId="75FD2DAC" w14:textId="74594379" w:rsidR="00033768" w:rsidRPr="00AB7259" w:rsidRDefault="00CD5E3B" w:rsidP="00AB7259">
      <w:pPr>
        <w:pStyle w:val="Tytu"/>
        <w:pBdr>
          <w:bottom w:val="single" w:sz="8" w:space="5" w:color="4F81BD"/>
        </w:pBdr>
        <w:rPr>
          <w:rFonts w:ascii="Arial" w:hAnsi="Arial" w:cs="Arial"/>
          <w:b/>
          <w:sz w:val="24"/>
          <w:szCs w:val="24"/>
        </w:rPr>
      </w:pPr>
      <w:r w:rsidRPr="00AB7259">
        <w:rPr>
          <w:rFonts w:ascii="Arial" w:hAnsi="Arial" w:cs="Arial"/>
          <w:b/>
          <w:color w:val="auto"/>
          <w:sz w:val="24"/>
          <w:szCs w:val="24"/>
        </w:rPr>
        <w:t>Wzór wniosku</w:t>
      </w:r>
      <w:r w:rsidR="00E32730" w:rsidRPr="00AB7259">
        <w:rPr>
          <w:rFonts w:ascii="Arial" w:hAnsi="Arial" w:cs="Arial"/>
          <w:b/>
          <w:sz w:val="24"/>
          <w:szCs w:val="24"/>
        </w:rPr>
        <w:t xml:space="preserve"> </w:t>
      </w:r>
      <w:r w:rsidR="00E32730" w:rsidRPr="00AB7259">
        <w:rPr>
          <w:rFonts w:ascii="Arial" w:hAnsi="Arial" w:cs="Arial"/>
          <w:b/>
          <w:color w:val="auto"/>
          <w:sz w:val="24"/>
          <w:szCs w:val="24"/>
        </w:rPr>
        <w:t>o dofinansowanie projektu w ramach Regionalnego Programu Operacyjnego Wo</w:t>
      </w:r>
      <w:r w:rsidR="00FF39F0" w:rsidRPr="00AB7259">
        <w:rPr>
          <w:rFonts w:ascii="Arial" w:hAnsi="Arial" w:cs="Arial"/>
          <w:b/>
          <w:color w:val="auto"/>
          <w:sz w:val="24"/>
          <w:szCs w:val="24"/>
        </w:rPr>
        <w:t xml:space="preserve">jewództwa Kujawsko-Pomorskiego </w:t>
      </w:r>
      <w:r w:rsidR="00E32730" w:rsidRPr="00AB7259">
        <w:rPr>
          <w:rFonts w:ascii="Arial" w:hAnsi="Arial" w:cs="Arial"/>
          <w:b/>
          <w:color w:val="auto"/>
          <w:sz w:val="24"/>
          <w:szCs w:val="24"/>
        </w:rPr>
        <w:t>na lata 2014-2020 – EFS</w:t>
      </w:r>
    </w:p>
    <w:p w14:paraId="0CCE04CA" w14:textId="77777777" w:rsidR="00033768" w:rsidRPr="00AB7259" w:rsidRDefault="00033768" w:rsidP="00AB7259">
      <w:pPr>
        <w:rPr>
          <w:rFonts w:ascii="Arial" w:hAnsi="Arial" w:cs="Arial"/>
          <w:b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9639"/>
      </w:tblGrid>
      <w:tr w:rsidR="00033768" w:rsidRPr="00AB7259" w14:paraId="00A1DF51" w14:textId="77777777" w:rsidTr="009A4491">
        <w:trPr>
          <w:trHeight w:val="447"/>
        </w:trPr>
        <w:tc>
          <w:tcPr>
            <w:tcW w:w="14317" w:type="dxa"/>
            <w:gridSpan w:val="2"/>
            <w:shd w:val="clear" w:color="auto" w:fill="F2F2F2"/>
            <w:vAlign w:val="center"/>
          </w:tcPr>
          <w:p w14:paraId="569A8309" w14:textId="77777777" w:rsidR="00033768" w:rsidRPr="00AB7259" w:rsidRDefault="0003376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</w:rPr>
              <w:t>Informacje wypełniane przez instytucję przyjmującą wniosek</w:t>
            </w:r>
          </w:p>
        </w:tc>
      </w:tr>
      <w:tr w:rsidR="00033768" w:rsidRPr="00AB7259" w14:paraId="49ACC2FE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5D00E13E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Data wpływu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05CDF7EC" w14:textId="77777777" w:rsidR="00033768" w:rsidRPr="00AB7259" w:rsidRDefault="00033768" w:rsidP="00AB72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033768" w:rsidRPr="00AB7259" w14:paraId="08EEDFB8" w14:textId="77777777" w:rsidTr="00567F8A">
        <w:trPr>
          <w:trHeight w:val="417"/>
        </w:trPr>
        <w:tc>
          <w:tcPr>
            <w:tcW w:w="4678" w:type="dxa"/>
            <w:shd w:val="clear" w:color="auto" w:fill="F2F2F2"/>
            <w:vAlign w:val="center"/>
          </w:tcPr>
          <w:p w14:paraId="03C17533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Numer wniosku o dofinansowanie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2FB9E0B9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033768" w:rsidRPr="00AB7259" w14:paraId="40B48685" w14:textId="77777777" w:rsidTr="00567F8A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094666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</w:t>
            </w:r>
            <w:r w:rsidR="00A408D9" w:rsidRPr="00AB7259">
              <w:rPr>
                <w:rFonts w:ascii="Arial" w:hAnsi="Arial" w:cs="Arial"/>
              </w:rPr>
              <w:t xml:space="preserve">kancelaryjny </w:t>
            </w:r>
            <w:r w:rsidRPr="00AB7259">
              <w:rPr>
                <w:rFonts w:ascii="Arial" w:hAnsi="Arial" w:cs="Arial"/>
              </w:rPr>
              <w:t>wniosku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8581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E46533" w:rsidRPr="00AB7259" w14:paraId="7AF4DC90" w14:textId="77777777" w:rsidTr="00B33073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99824B" w14:textId="77777777" w:rsidR="00E46533" w:rsidRPr="00AB7259" w:rsidRDefault="00A408D9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identyfikacyjny wniosku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85940" w14:textId="77777777" w:rsidR="00E46533" w:rsidRPr="00AB7259" w:rsidRDefault="00E46533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1EBE8B3B" w14:textId="77777777" w:rsidR="00033768" w:rsidRPr="00AB7259" w:rsidRDefault="00033768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p w14:paraId="0EF02749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A6337" w:rsidRPr="00AB7259" w14:paraId="15467EF5" w14:textId="77777777" w:rsidTr="009A4491">
        <w:trPr>
          <w:trHeight w:val="412"/>
        </w:trPr>
        <w:tc>
          <w:tcPr>
            <w:tcW w:w="14283" w:type="dxa"/>
            <w:shd w:val="clear" w:color="auto" w:fill="F2F2F2"/>
            <w:vAlign w:val="center"/>
          </w:tcPr>
          <w:p w14:paraId="2E1FCE9F" w14:textId="77777777" w:rsidR="006A6337" w:rsidRPr="00AB7259" w:rsidRDefault="006A6337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SEKCJA 0. Identyfikacja projektu</w:t>
            </w:r>
          </w:p>
        </w:tc>
      </w:tr>
    </w:tbl>
    <w:p w14:paraId="4C8144A3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p w14:paraId="1632ED92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4961"/>
      </w:tblGrid>
      <w:tr w:rsidR="00033768" w:rsidRPr="00AB7259" w14:paraId="5C30AE60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3AD0B109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Numer naboru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73248C8B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  <w:tr w:rsidR="00A408D9" w:rsidRPr="00AB7259" w14:paraId="4E77D0CF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529E78B5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Nazwa wnioskodawcy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4899DCF" w14:textId="77777777" w:rsidR="00A408D9" w:rsidRPr="00AB7259" w:rsidRDefault="00A408D9" w:rsidP="00AB7259">
            <w:pPr>
              <w:rPr>
                <w:rFonts w:ascii="Arial" w:hAnsi="Arial" w:cs="Arial"/>
                <w:iCs/>
              </w:rPr>
            </w:pPr>
          </w:p>
        </w:tc>
      </w:tr>
      <w:tr w:rsidR="00A408D9" w:rsidRPr="00AB7259" w14:paraId="45A174F0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65928165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407AE49F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3C222157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E0FF879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5BC1945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7E34F62E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0465E611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Wydatki kwalifikowalne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5437DD63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75F4F065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0D52D09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Wnioskowane dofinansowanie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1D2D8285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26FA2633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0B748DA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Program operacyjny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272BE45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55B3B0EA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59830CA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 priorytetowa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1A94B36A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76538274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996DED1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Działanie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5BEEE1A6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3C68A5E3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7CC0A495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Poddziałanie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0576DF7E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102B39C2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15B0C963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Instytucja, w której wniosek zostanie złożony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3A2A9F3A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52A55AA9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553781A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>Rodzaj projektu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4E33793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="00273C44" w:rsidRPr="00AB7259">
              <w:rPr>
                <w:rFonts w:ascii="Arial" w:hAnsi="Arial" w:cs="Arial"/>
                <w:b/>
                <w:smallCaps/>
                <w:kern w:val="24"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Tryb konkursowy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27BE829C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smallCaps/>
                <w:kern w:val="24"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Tryb pozakonkursowy</w:t>
            </w:r>
            <w:r w:rsidR="00033768" w:rsidRPr="00AB7259">
              <w:rPr>
                <w:rFonts w:ascii="Arial" w:hAnsi="Arial" w:cs="Arial"/>
              </w:rPr>
              <w:t xml:space="preserve"> </w:t>
            </w:r>
          </w:p>
        </w:tc>
      </w:tr>
    </w:tbl>
    <w:p w14:paraId="2C93E3E1" w14:textId="77777777" w:rsidR="001B5F0D" w:rsidRPr="00AB7259" w:rsidRDefault="001B5F0D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p w14:paraId="409A0A73" w14:textId="77777777" w:rsidR="00752E9E" w:rsidRPr="00AB7259" w:rsidRDefault="001B5F0D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  <w:r w:rsidRPr="00AB7259">
        <w:rPr>
          <w:rFonts w:ascii="Arial" w:hAnsi="Arial" w:cs="Arial"/>
          <w:color w:val="00B050"/>
        </w:rP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D1E41" w:rsidRPr="00AB7259" w14:paraId="5666E458" w14:textId="77777777" w:rsidTr="009A4491">
        <w:trPr>
          <w:trHeight w:val="359"/>
        </w:trPr>
        <w:tc>
          <w:tcPr>
            <w:tcW w:w="14283" w:type="dxa"/>
            <w:shd w:val="clear" w:color="auto" w:fill="F2F2F2"/>
            <w:vAlign w:val="center"/>
          </w:tcPr>
          <w:p w14:paraId="708FC434" w14:textId="77777777" w:rsidR="00FD1E41" w:rsidRPr="00AB7259" w:rsidRDefault="00FD1E41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B050"/>
              </w:rPr>
            </w:pPr>
            <w:r w:rsidRPr="00AB7259">
              <w:rPr>
                <w:rFonts w:ascii="Arial" w:hAnsi="Arial" w:cs="Arial"/>
                <w:b/>
                <w:bCs/>
              </w:rPr>
              <w:lastRenderedPageBreak/>
              <w:t xml:space="preserve">SEKCJA A. Informacje o </w:t>
            </w:r>
            <w:r w:rsidR="00483D48" w:rsidRPr="00AB7259">
              <w:rPr>
                <w:rFonts w:ascii="Arial" w:hAnsi="Arial" w:cs="Arial"/>
                <w:b/>
                <w:bCs/>
              </w:rPr>
              <w:t>wnioskodawcy</w:t>
            </w:r>
          </w:p>
        </w:tc>
      </w:tr>
    </w:tbl>
    <w:p w14:paraId="4452DBB6" w14:textId="77777777" w:rsidR="00FD1E41" w:rsidRPr="00AB7259" w:rsidRDefault="00FD1E41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p w14:paraId="39C3A37E" w14:textId="77777777" w:rsidR="00A736CA" w:rsidRPr="00AB7259" w:rsidRDefault="00A736CA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AB7259" w14:paraId="125982F8" w14:textId="77777777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63F277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A.1. Dane </w:t>
            </w:r>
            <w:r w:rsidR="00483D48" w:rsidRPr="00AB7259">
              <w:rPr>
                <w:rFonts w:ascii="Arial" w:hAnsi="Arial" w:cs="Arial"/>
                <w:b/>
                <w:bCs/>
              </w:rPr>
              <w:t>w</w:t>
            </w:r>
            <w:r w:rsidRPr="00AB7259">
              <w:rPr>
                <w:rFonts w:ascii="Arial" w:hAnsi="Arial" w:cs="Arial"/>
                <w:b/>
                <w:bCs/>
              </w:rPr>
              <w:t>nioskodawcy</w:t>
            </w:r>
          </w:p>
        </w:tc>
      </w:tr>
      <w:tr w:rsidR="00A408D9" w:rsidRPr="00AB7259" w14:paraId="6668DD22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021F5E" w14:textId="77777777" w:rsidR="00A408D9" w:rsidRPr="00AB7259" w:rsidRDefault="00A408D9" w:rsidP="00AB7259">
            <w:pPr>
              <w:numPr>
                <w:ilvl w:val="0"/>
                <w:numId w:val="3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A0042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4C622D70" w14:textId="77777777" w:rsidTr="00FE7CA8">
        <w:tc>
          <w:tcPr>
            <w:tcW w:w="3543" w:type="dxa"/>
            <w:shd w:val="clear" w:color="auto" w:fill="F2F2F2"/>
          </w:tcPr>
          <w:p w14:paraId="5FF8568A" w14:textId="77777777" w:rsidR="00A408D9" w:rsidRPr="00AB7259" w:rsidRDefault="00A408D9" w:rsidP="00AB7259">
            <w:pPr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551CC945" w14:textId="77777777" w:rsidR="00A408D9" w:rsidRPr="00AB7259" w:rsidRDefault="00A408D9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67BE2237" w14:textId="77777777" w:rsidTr="00FE7CA8">
        <w:tc>
          <w:tcPr>
            <w:tcW w:w="3543" w:type="dxa"/>
            <w:shd w:val="clear" w:color="auto" w:fill="F2F2F2"/>
          </w:tcPr>
          <w:p w14:paraId="6D760591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63C06A62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7A95FA72" w14:textId="77777777" w:rsidTr="00FE7CA8">
        <w:tc>
          <w:tcPr>
            <w:tcW w:w="3543" w:type="dxa"/>
            <w:shd w:val="clear" w:color="auto" w:fill="F2F2F2"/>
          </w:tcPr>
          <w:p w14:paraId="04339869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14:paraId="4A6AB45C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5D0A051B" w14:textId="77777777" w:rsidTr="00FE7CA8">
        <w:tc>
          <w:tcPr>
            <w:tcW w:w="3543" w:type="dxa"/>
            <w:shd w:val="clear" w:color="auto" w:fill="F2F2F2"/>
          </w:tcPr>
          <w:p w14:paraId="66B5DD20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14:paraId="69F0FC40" w14:textId="77777777" w:rsidR="00033768" w:rsidRPr="00AB7259" w:rsidRDefault="00033768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D841F3" w:rsidRPr="00AB7259" w14:paraId="35EA33F5" w14:textId="77777777" w:rsidTr="0096663D">
        <w:tc>
          <w:tcPr>
            <w:tcW w:w="3543" w:type="dxa"/>
            <w:shd w:val="clear" w:color="auto" w:fill="F2F2F2"/>
          </w:tcPr>
          <w:p w14:paraId="6472BF30" w14:textId="77777777" w:rsidR="00D841F3" w:rsidRPr="00AB7259" w:rsidRDefault="00D841F3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Status przedsiębiorstwa</w:t>
            </w:r>
          </w:p>
          <w:p w14:paraId="211D813C" w14:textId="77777777" w:rsidR="00D841F3" w:rsidRPr="00AB7259" w:rsidRDefault="00D841F3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14:paraId="03F3AAC0" w14:textId="77777777" w:rsidR="00D841F3" w:rsidRPr="00AB7259" w:rsidRDefault="00D841F3" w:rsidP="00AB7259">
            <w:pPr>
              <w:pStyle w:val="Stopka"/>
              <w:tabs>
                <w:tab w:val="clear" w:pos="4536"/>
                <w:tab w:val="clear" w:pos="9072"/>
                <w:tab w:val="left" w:pos="612"/>
              </w:tabs>
              <w:rPr>
                <w:rFonts w:ascii="Arial" w:hAnsi="Arial" w:cs="Arial"/>
              </w:rPr>
            </w:pPr>
          </w:p>
        </w:tc>
      </w:tr>
      <w:tr w:rsidR="00D841F3" w:rsidRPr="00AB7259" w14:paraId="53B16442" w14:textId="77777777" w:rsidTr="0096663D">
        <w:tc>
          <w:tcPr>
            <w:tcW w:w="3543" w:type="dxa"/>
            <w:shd w:val="clear" w:color="auto" w:fill="F2F2F2"/>
          </w:tcPr>
          <w:p w14:paraId="74D81E49" w14:textId="77777777" w:rsidR="00D841F3" w:rsidRPr="00AB7259" w:rsidRDefault="00203391" w:rsidP="00AB7259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</w:t>
            </w:r>
            <w:r w:rsidR="00D841F3" w:rsidRPr="00AB7259">
              <w:rPr>
                <w:rFonts w:ascii="Arial" w:hAnsi="Arial" w:cs="Arial"/>
                <w:sz w:val="24"/>
                <w:szCs w:val="24"/>
              </w:rPr>
              <w:t>umer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i nazwa</w:t>
            </w:r>
            <w:r w:rsidR="00D841F3" w:rsidRPr="00AB7259">
              <w:rPr>
                <w:rFonts w:ascii="Arial" w:hAnsi="Arial" w:cs="Arial"/>
                <w:sz w:val="24"/>
                <w:szCs w:val="24"/>
              </w:rPr>
              <w:t xml:space="preserve"> dokumentu rejestrowego</w:t>
            </w:r>
          </w:p>
          <w:p w14:paraId="220EC005" w14:textId="77777777" w:rsidR="00D841F3" w:rsidRPr="00AB7259" w:rsidRDefault="00D841F3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14:paraId="2AE95011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D841F3" w:rsidRPr="00AB7259" w14:paraId="5A49E183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6007C6" w14:textId="77777777" w:rsidR="00D841F3" w:rsidRPr="00AB7259" w:rsidRDefault="00D841F3" w:rsidP="00AB7259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PKD</w:t>
            </w:r>
          </w:p>
          <w:p w14:paraId="1A1721EE" w14:textId="77777777" w:rsidR="00D841F3" w:rsidRPr="00AB7259" w:rsidRDefault="00D841F3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D69A0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15E8EA08" w14:textId="77777777" w:rsidTr="00FE7CA8">
        <w:trPr>
          <w:trHeight w:val="312"/>
        </w:trPr>
        <w:tc>
          <w:tcPr>
            <w:tcW w:w="14317" w:type="dxa"/>
            <w:gridSpan w:val="2"/>
            <w:shd w:val="clear" w:color="auto" w:fill="F2F2F2"/>
          </w:tcPr>
          <w:p w14:paraId="5F5D35E1" w14:textId="77777777" w:rsidR="00033768" w:rsidRPr="00AB7259" w:rsidRDefault="00033768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</w:t>
            </w:r>
          </w:p>
        </w:tc>
      </w:tr>
      <w:tr w:rsidR="00A408D9" w:rsidRPr="00AB7259" w14:paraId="308707F5" w14:textId="77777777" w:rsidTr="0096663D">
        <w:tc>
          <w:tcPr>
            <w:tcW w:w="3543" w:type="dxa"/>
            <w:shd w:val="clear" w:color="auto" w:fill="F2F2F2"/>
          </w:tcPr>
          <w:p w14:paraId="236700F6" w14:textId="77777777" w:rsidR="00A408D9" w:rsidRPr="00AB7259" w:rsidRDefault="00A408D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14:paraId="419C9EDB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4DEAC90B" w14:textId="77777777" w:rsidTr="0096663D">
        <w:tc>
          <w:tcPr>
            <w:tcW w:w="3543" w:type="dxa"/>
            <w:shd w:val="clear" w:color="auto" w:fill="F2F2F2"/>
          </w:tcPr>
          <w:p w14:paraId="47491805" w14:textId="77777777" w:rsidR="00A408D9" w:rsidRPr="00AB7259" w:rsidRDefault="00A408D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14:paraId="5A2B65BC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4EE07BE" w14:textId="77777777" w:rsidTr="0096663D">
        <w:tc>
          <w:tcPr>
            <w:tcW w:w="3543" w:type="dxa"/>
            <w:shd w:val="clear" w:color="auto" w:fill="F2F2F2"/>
          </w:tcPr>
          <w:p w14:paraId="432F8C7A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14:paraId="122D0A3A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19BF94" w14:textId="77777777" w:rsidTr="0096663D">
        <w:tc>
          <w:tcPr>
            <w:tcW w:w="3543" w:type="dxa"/>
            <w:shd w:val="clear" w:color="auto" w:fill="F2F2F2"/>
          </w:tcPr>
          <w:p w14:paraId="1AABF877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14:paraId="5267AB0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146E4E56" w14:textId="77777777" w:rsidTr="0096663D">
        <w:tc>
          <w:tcPr>
            <w:tcW w:w="3543" w:type="dxa"/>
            <w:shd w:val="clear" w:color="auto" w:fill="F2F2F2"/>
          </w:tcPr>
          <w:p w14:paraId="6CD770E5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14:paraId="20130332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E89636" w14:textId="77777777" w:rsidTr="0096663D">
        <w:tc>
          <w:tcPr>
            <w:tcW w:w="3543" w:type="dxa"/>
            <w:shd w:val="clear" w:color="auto" w:fill="F2F2F2"/>
          </w:tcPr>
          <w:p w14:paraId="66C0036B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14:paraId="6F501954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3CFD4BF2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BD788A1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14:paraId="46A181C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7053087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C575EC6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14:paraId="1EDBC64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31547E0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C7848D8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14:paraId="6D8F664D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4111AB10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1173954F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1A33A51C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4A51D97F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214E3E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5DDC5B0E" w14:textId="77777777" w:rsidR="00133AF3" w:rsidRPr="00AB7259" w:rsidRDefault="00133AF3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14:paraId="699E048C" w14:textId="77777777" w:rsidR="00133AF3" w:rsidRPr="00AB7259" w:rsidRDefault="00133AF3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101EEF4B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EC38322" w14:textId="77777777" w:rsidR="00E07C45" w:rsidRPr="00AB7259" w:rsidRDefault="00E07C45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7D8A6453" w14:textId="77777777" w:rsidR="00E07C45" w:rsidRPr="00AB7259" w:rsidRDefault="00E07C45" w:rsidP="00AB7259">
            <w:pPr>
              <w:pStyle w:val="Stopka"/>
              <w:tabs>
                <w:tab w:val="clear" w:pos="4536"/>
                <w:tab w:val="clear" w:pos="9072"/>
                <w:tab w:val="left" w:pos="357"/>
              </w:tabs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lastRenderedPageBreak/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4137AE1A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65BAFDCD" w14:textId="77777777" w:rsidTr="00FE7CA8">
        <w:tc>
          <w:tcPr>
            <w:tcW w:w="3543" w:type="dxa"/>
            <w:shd w:val="clear" w:color="auto" w:fill="F2F2F2"/>
          </w:tcPr>
          <w:p w14:paraId="0DCECD8A" w14:textId="77777777" w:rsidR="00033768" w:rsidRPr="00AB7259" w:rsidRDefault="00033768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shd w:val="clear" w:color="auto" w:fill="auto"/>
          </w:tcPr>
          <w:p w14:paraId="51AFF0F0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51A7A0C6" w14:textId="77777777" w:rsidR="00A736CA" w:rsidRPr="00AB7259" w:rsidRDefault="00A736CA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p w14:paraId="26CFBD13" w14:textId="77777777" w:rsidR="00A736CA" w:rsidRPr="00AB7259" w:rsidRDefault="00A736CA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8"/>
        <w:gridCol w:w="10756"/>
      </w:tblGrid>
      <w:tr w:rsidR="00033768" w:rsidRPr="00AB7259" w14:paraId="30D1CF82" w14:textId="77777777" w:rsidTr="009A4491">
        <w:trPr>
          <w:trHeight w:val="35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954006" w14:textId="77777777" w:rsidR="00033768" w:rsidRPr="00AB7259" w:rsidRDefault="00033768" w:rsidP="00AB7259">
            <w:pPr>
              <w:shd w:val="clear" w:color="auto" w:fill="F2F2F2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A.2. Dane </w:t>
            </w:r>
            <w:r w:rsidR="00483D48" w:rsidRPr="00AB7259">
              <w:rPr>
                <w:rFonts w:ascii="Arial" w:hAnsi="Arial" w:cs="Arial"/>
                <w:b/>
                <w:bCs/>
              </w:rPr>
              <w:t>w</w:t>
            </w:r>
            <w:r w:rsidRPr="00AB7259">
              <w:rPr>
                <w:rFonts w:ascii="Arial" w:hAnsi="Arial" w:cs="Arial"/>
                <w:b/>
                <w:bCs/>
              </w:rPr>
              <w:t>nioskodawcy do korespondencji</w:t>
            </w:r>
          </w:p>
          <w:p w14:paraId="1AC5C98C" w14:textId="77777777" w:rsidR="00033768" w:rsidRPr="00AB7259" w:rsidRDefault="00A117C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Nie dotyczy</w:t>
            </w:r>
          </w:p>
        </w:tc>
      </w:tr>
      <w:tr w:rsidR="00033768" w:rsidRPr="00AB7259" w14:paraId="4E58B898" w14:textId="77777777" w:rsidTr="00567F8A">
        <w:trPr>
          <w:trHeight w:val="378"/>
        </w:trPr>
        <w:tc>
          <w:tcPr>
            <w:tcW w:w="3561" w:type="dxa"/>
            <w:gridSpan w:val="2"/>
            <w:shd w:val="clear" w:color="auto" w:fill="F2F2F2"/>
            <w:vAlign w:val="center"/>
          </w:tcPr>
          <w:p w14:paraId="7C128B49" w14:textId="77777777" w:rsidR="00033768" w:rsidRPr="00AB7259" w:rsidRDefault="00033768" w:rsidP="00AB7259">
            <w:pPr>
              <w:numPr>
                <w:ilvl w:val="1"/>
                <w:numId w:val="8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56" w:type="dxa"/>
            <w:shd w:val="clear" w:color="auto" w:fill="auto"/>
            <w:vAlign w:val="center"/>
          </w:tcPr>
          <w:p w14:paraId="6E766049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0E21B235" w14:textId="77777777" w:rsidTr="00567F8A">
        <w:trPr>
          <w:trHeight w:val="345"/>
        </w:trPr>
        <w:tc>
          <w:tcPr>
            <w:tcW w:w="14317" w:type="dxa"/>
            <w:gridSpan w:val="3"/>
            <w:shd w:val="clear" w:color="auto" w:fill="F2F2F2"/>
            <w:vAlign w:val="center"/>
          </w:tcPr>
          <w:p w14:paraId="3CAE8499" w14:textId="77777777" w:rsidR="00033768" w:rsidRPr="00AB7259" w:rsidRDefault="00033768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do korespondencji</w:t>
            </w:r>
          </w:p>
        </w:tc>
      </w:tr>
      <w:tr w:rsidR="008E6D99" w:rsidRPr="00AB7259" w14:paraId="6B9BBBC4" w14:textId="77777777" w:rsidTr="0096663D">
        <w:tc>
          <w:tcPr>
            <w:tcW w:w="3543" w:type="dxa"/>
            <w:shd w:val="clear" w:color="auto" w:fill="F2F2F2"/>
          </w:tcPr>
          <w:p w14:paraId="3DBE5FD0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B6E901E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4189C2CB" w14:textId="77777777" w:rsidTr="0096663D">
        <w:tc>
          <w:tcPr>
            <w:tcW w:w="3543" w:type="dxa"/>
            <w:shd w:val="clear" w:color="auto" w:fill="F2F2F2"/>
          </w:tcPr>
          <w:p w14:paraId="507F4B7C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E7FA27F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0BE7B9F0" w14:textId="77777777" w:rsidTr="0096663D">
        <w:tc>
          <w:tcPr>
            <w:tcW w:w="3543" w:type="dxa"/>
            <w:shd w:val="clear" w:color="auto" w:fill="F2F2F2"/>
          </w:tcPr>
          <w:p w14:paraId="5D02CBB9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F4E5A36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1C43D1B8" w14:textId="77777777" w:rsidTr="0096663D">
        <w:tc>
          <w:tcPr>
            <w:tcW w:w="3543" w:type="dxa"/>
            <w:shd w:val="clear" w:color="auto" w:fill="F2F2F2"/>
          </w:tcPr>
          <w:p w14:paraId="53D4EA61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A305BF0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E5B3D28" w14:textId="77777777" w:rsidTr="0096663D">
        <w:tc>
          <w:tcPr>
            <w:tcW w:w="3543" w:type="dxa"/>
            <w:shd w:val="clear" w:color="auto" w:fill="F2F2F2"/>
          </w:tcPr>
          <w:p w14:paraId="70D136EA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5349C41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3E3F9B93" w14:textId="77777777" w:rsidTr="0096663D">
        <w:tc>
          <w:tcPr>
            <w:tcW w:w="3543" w:type="dxa"/>
            <w:shd w:val="clear" w:color="auto" w:fill="F2F2F2"/>
          </w:tcPr>
          <w:p w14:paraId="3D4615AD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4BA6849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3F418056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29403530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F4543A9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3B7663A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4EE54A31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D5C29AB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179EAA13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0DD9A87F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221D96A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7385B75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CEF6A67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47D1C08B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4D46724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399196E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6BD6F6E4" w14:textId="77777777" w:rsidR="008E6D99" w:rsidRPr="00AB7259" w:rsidRDefault="008E6D99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0CA7FE4" w14:textId="77777777" w:rsidR="008E6D99" w:rsidRPr="00AB7259" w:rsidRDefault="008E6D99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76D3A631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371755E" w14:textId="77777777" w:rsidR="00E07C45" w:rsidRPr="00AB7259" w:rsidRDefault="00E07C45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32B059E9" w14:textId="77777777" w:rsidR="00E07C45" w:rsidRPr="00AB7259" w:rsidRDefault="00E07C45" w:rsidP="00AB7259">
            <w:pPr>
              <w:pStyle w:val="Stopka"/>
              <w:tabs>
                <w:tab w:val="clear" w:pos="4536"/>
                <w:tab w:val="clear" w:pos="9072"/>
              </w:tabs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276136A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8E6D99" w:rsidRPr="00AB7259" w14:paraId="4B9BDC0B" w14:textId="77777777" w:rsidTr="0096663D">
        <w:tc>
          <w:tcPr>
            <w:tcW w:w="3543" w:type="dxa"/>
            <w:shd w:val="clear" w:color="auto" w:fill="F2F2F2"/>
          </w:tcPr>
          <w:p w14:paraId="309B9A17" w14:textId="77777777" w:rsidR="008E6D99" w:rsidRPr="00AB7259" w:rsidRDefault="008E6D99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C733A99" w14:textId="77777777" w:rsidR="008E6D99" w:rsidRPr="00AB7259" w:rsidRDefault="008E6D99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35557161" w14:textId="77777777" w:rsidR="00033768" w:rsidRPr="00AB7259" w:rsidRDefault="00033768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p w14:paraId="29EB78D8" w14:textId="77777777" w:rsidR="00033768" w:rsidRPr="00AB7259" w:rsidRDefault="00033768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AB7259" w14:paraId="7A88B5C8" w14:textId="77777777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87D1CE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A.3. Dane osób prawnie upoważnionych do podpisania </w:t>
            </w:r>
            <w:r w:rsidR="00AC203B" w:rsidRPr="00AB7259">
              <w:rPr>
                <w:rFonts w:ascii="Arial" w:hAnsi="Arial" w:cs="Arial"/>
                <w:b/>
                <w:bCs/>
              </w:rPr>
              <w:t>wniosku/</w:t>
            </w:r>
            <w:r w:rsidRPr="00AB7259">
              <w:rPr>
                <w:rFonts w:ascii="Arial" w:hAnsi="Arial" w:cs="Arial"/>
                <w:b/>
                <w:bCs/>
              </w:rPr>
              <w:t xml:space="preserve">umowy </w:t>
            </w:r>
            <w:r w:rsidRPr="00AB7259">
              <w:rPr>
                <w:rFonts w:ascii="Arial" w:hAnsi="Arial" w:cs="Arial"/>
                <w:b/>
                <w:bCs/>
              </w:rPr>
              <w:br/>
              <w:t>o dofinansowanie projektu</w:t>
            </w:r>
          </w:p>
        </w:tc>
      </w:tr>
      <w:tr w:rsidR="00EE4C9E" w:rsidRPr="00AB7259" w14:paraId="6AF8DB71" w14:textId="77777777" w:rsidTr="00EE4C9E">
        <w:trPr>
          <w:trHeight w:val="2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B2B3B6" w14:textId="77777777" w:rsidR="00EE4C9E" w:rsidRPr="00AB7259" w:rsidRDefault="00EE4C9E" w:rsidP="00AB7259">
            <w:pPr>
              <w:numPr>
                <w:ilvl w:val="0"/>
                <w:numId w:val="2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Imię i nazwisko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54947" w14:textId="77777777" w:rsidR="00EE4C9E" w:rsidRPr="00AB7259" w:rsidRDefault="00EE4C9E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E4C9E" w:rsidRPr="00AB7259" w14:paraId="7DB9DE96" w14:textId="77777777" w:rsidTr="00EE4C9E">
        <w:trPr>
          <w:trHeight w:val="1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077629" w14:textId="77777777" w:rsidR="00EE4C9E" w:rsidRPr="00AB7259" w:rsidRDefault="00EE4C9E" w:rsidP="00AB7259">
            <w:pPr>
              <w:numPr>
                <w:ilvl w:val="0"/>
                <w:numId w:val="4"/>
              </w:numPr>
              <w:tabs>
                <w:tab w:val="clear" w:pos="720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Stanowisko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CE355" w14:textId="77777777" w:rsidR="00EE4C9E" w:rsidRPr="00AB7259" w:rsidRDefault="00EE4C9E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E9D0EDC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4A5008BB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AB7259" w14:paraId="6F2F7BDE" w14:textId="77777777" w:rsidTr="009A4491">
        <w:trPr>
          <w:trHeight w:val="418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6BBC9B" w14:textId="77777777" w:rsidR="00033768" w:rsidRPr="00AB7259" w:rsidRDefault="0003376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lastRenderedPageBreak/>
              <w:t>A.4. Dane osoby upoważnionej do kontaktu w sprawach projektu</w:t>
            </w:r>
          </w:p>
        </w:tc>
      </w:tr>
      <w:tr w:rsidR="00033768" w:rsidRPr="00AB7259" w14:paraId="3F1F0121" w14:textId="77777777" w:rsidTr="00443713">
        <w:tblPrEx>
          <w:shd w:val="clear" w:color="auto" w:fill="auto"/>
        </w:tblPrEx>
        <w:tc>
          <w:tcPr>
            <w:tcW w:w="3544" w:type="dxa"/>
            <w:shd w:val="clear" w:color="auto" w:fill="F2F2F2"/>
            <w:vAlign w:val="center"/>
          </w:tcPr>
          <w:p w14:paraId="0BAFF3B4" w14:textId="77777777" w:rsidR="00033768" w:rsidRPr="00AB7259" w:rsidRDefault="00033768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78250433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7A446E" w:rsidRPr="00AB7259" w14:paraId="74551F61" w14:textId="77777777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14:paraId="237B1858" w14:textId="77777777" w:rsidR="007A446E" w:rsidRPr="00AB7259" w:rsidRDefault="007A446E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Telefon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4461BB24" w14:textId="77777777" w:rsidR="007A446E" w:rsidRPr="00AB7259" w:rsidRDefault="007A446E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14552E6F" w14:textId="77777777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14:paraId="00A1BB23" w14:textId="77777777" w:rsidR="00E07C45" w:rsidRPr="00AB7259" w:rsidRDefault="00E07C45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Faks</w:t>
            </w:r>
          </w:p>
          <w:p w14:paraId="5794DA99" w14:textId="77777777" w:rsidR="00E07C45" w:rsidRPr="00AB7259" w:rsidRDefault="00E07C45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0492F1DC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5D535A9F" w14:textId="77777777" w:rsidTr="00443713">
        <w:trPr>
          <w:trHeight w:val="288"/>
        </w:trPr>
        <w:tc>
          <w:tcPr>
            <w:tcW w:w="3544" w:type="dxa"/>
            <w:shd w:val="clear" w:color="auto" w:fill="F2F2F2"/>
            <w:vAlign w:val="center"/>
          </w:tcPr>
          <w:p w14:paraId="22E323EE" w14:textId="77777777" w:rsidR="00033768" w:rsidRPr="00AB7259" w:rsidRDefault="00033768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Adres e-mail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7EE61F80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61C87FF8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63E230BF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AB7259" w14:paraId="730CC0D4" w14:textId="77777777" w:rsidTr="009A4491">
        <w:trPr>
          <w:trHeight w:val="475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74FF8D" w14:textId="77777777" w:rsidR="00033768" w:rsidRPr="00AB7259" w:rsidRDefault="0003376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A.5. Podmiot realizujący projekt</w:t>
            </w:r>
          </w:p>
          <w:p w14:paraId="5E7CC134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AC203B" w:rsidRPr="00AB7259">
              <w:rPr>
                <w:rFonts w:ascii="Arial" w:hAnsi="Arial" w:cs="Arial"/>
                <w:bCs/>
                <w:color w:val="000000"/>
              </w:rPr>
              <w:t>Nie d</w:t>
            </w:r>
            <w:r w:rsidR="00033768" w:rsidRPr="00AB7259">
              <w:rPr>
                <w:rFonts w:ascii="Arial" w:hAnsi="Arial" w:cs="Arial"/>
                <w:bCs/>
                <w:color w:val="000000"/>
              </w:rPr>
              <w:t>otyczy</w:t>
            </w:r>
          </w:p>
        </w:tc>
      </w:tr>
      <w:tr w:rsidR="00CE629F" w:rsidRPr="00AB7259" w14:paraId="565A198F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4E7628" w14:textId="77777777" w:rsidR="00CE629F" w:rsidRPr="00AB7259" w:rsidRDefault="00CE629F" w:rsidP="00AB7259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7C12A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37E99065" w14:textId="77777777" w:rsidTr="0096663D">
        <w:tc>
          <w:tcPr>
            <w:tcW w:w="3543" w:type="dxa"/>
            <w:shd w:val="clear" w:color="auto" w:fill="F2F2F2"/>
          </w:tcPr>
          <w:p w14:paraId="599370B8" w14:textId="77777777" w:rsidR="00CE629F" w:rsidRPr="00AB7259" w:rsidRDefault="00CE629F" w:rsidP="00AB7259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085820A8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187AB921" w14:textId="77777777" w:rsidTr="0096663D">
        <w:tc>
          <w:tcPr>
            <w:tcW w:w="3543" w:type="dxa"/>
            <w:shd w:val="clear" w:color="auto" w:fill="F2F2F2"/>
          </w:tcPr>
          <w:p w14:paraId="1655317C" w14:textId="77777777" w:rsidR="00CE629F" w:rsidRPr="00AB7259" w:rsidRDefault="00CE629F" w:rsidP="00AB7259">
            <w:pPr>
              <w:numPr>
                <w:ilvl w:val="0"/>
                <w:numId w:val="25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5D581DC3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22C355B0" w14:textId="77777777" w:rsidTr="0096663D">
        <w:tc>
          <w:tcPr>
            <w:tcW w:w="3543" w:type="dxa"/>
            <w:shd w:val="clear" w:color="auto" w:fill="F2F2F2"/>
          </w:tcPr>
          <w:p w14:paraId="371CE10F" w14:textId="77777777" w:rsidR="00CE629F" w:rsidRPr="00AB7259" w:rsidRDefault="00CE629F" w:rsidP="00AB7259">
            <w:pPr>
              <w:numPr>
                <w:ilvl w:val="0"/>
                <w:numId w:val="25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14:paraId="69F2CD85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2A8A98F1" w14:textId="77777777" w:rsidTr="0096663D">
        <w:tc>
          <w:tcPr>
            <w:tcW w:w="3543" w:type="dxa"/>
            <w:shd w:val="clear" w:color="auto" w:fill="F2F2F2"/>
          </w:tcPr>
          <w:p w14:paraId="3ABB09C5" w14:textId="77777777" w:rsidR="00931738" w:rsidRPr="00AB7259" w:rsidRDefault="00CE629F" w:rsidP="00AB7259">
            <w:pPr>
              <w:numPr>
                <w:ilvl w:val="0"/>
                <w:numId w:val="25"/>
              </w:numPr>
              <w:ind w:left="0" w:firstLine="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14:paraId="34729353" w14:textId="77777777" w:rsidR="00CE629F" w:rsidRPr="00AB7259" w:rsidRDefault="00CE629F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853FB0" w:rsidRPr="00AB7259" w14:paraId="5E9C4366" w14:textId="77777777" w:rsidTr="00DF4FBC">
        <w:tc>
          <w:tcPr>
            <w:tcW w:w="14317" w:type="dxa"/>
            <w:gridSpan w:val="2"/>
            <w:shd w:val="clear" w:color="auto" w:fill="F2F2F2"/>
          </w:tcPr>
          <w:p w14:paraId="221A1B76" w14:textId="77777777" w:rsidR="00931738" w:rsidRPr="00AB7259" w:rsidRDefault="00853FB0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siedziby/oddziału</w:t>
            </w:r>
          </w:p>
        </w:tc>
      </w:tr>
      <w:tr w:rsidR="00CE629F" w:rsidRPr="00AB7259" w14:paraId="1C267330" w14:textId="77777777" w:rsidTr="0096663D">
        <w:tc>
          <w:tcPr>
            <w:tcW w:w="3543" w:type="dxa"/>
            <w:shd w:val="clear" w:color="auto" w:fill="F2F2F2"/>
          </w:tcPr>
          <w:p w14:paraId="2BD28F7A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14:paraId="47D6F29E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26C3F10" w14:textId="77777777" w:rsidTr="0096663D">
        <w:tc>
          <w:tcPr>
            <w:tcW w:w="3543" w:type="dxa"/>
            <w:shd w:val="clear" w:color="auto" w:fill="F2F2F2"/>
          </w:tcPr>
          <w:p w14:paraId="0A1DBF79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14:paraId="32473FED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18650B18" w14:textId="77777777" w:rsidTr="0096663D">
        <w:tc>
          <w:tcPr>
            <w:tcW w:w="3543" w:type="dxa"/>
            <w:shd w:val="clear" w:color="auto" w:fill="F2F2F2"/>
          </w:tcPr>
          <w:p w14:paraId="3DBC2C18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14:paraId="76F4621E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4B727357" w14:textId="77777777" w:rsidTr="00CC1ADD">
        <w:trPr>
          <w:trHeight w:val="70"/>
        </w:trPr>
        <w:tc>
          <w:tcPr>
            <w:tcW w:w="3543" w:type="dxa"/>
            <w:shd w:val="clear" w:color="auto" w:fill="F2F2F2"/>
          </w:tcPr>
          <w:p w14:paraId="7767444C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14:paraId="4FB41ABC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1309DF50" w14:textId="77777777" w:rsidTr="0096663D">
        <w:tc>
          <w:tcPr>
            <w:tcW w:w="3543" w:type="dxa"/>
            <w:shd w:val="clear" w:color="auto" w:fill="F2F2F2"/>
          </w:tcPr>
          <w:p w14:paraId="00BFB0AB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14:paraId="54E93E5A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CB1731F" w14:textId="77777777" w:rsidTr="0096663D">
        <w:tc>
          <w:tcPr>
            <w:tcW w:w="3543" w:type="dxa"/>
            <w:shd w:val="clear" w:color="auto" w:fill="F2F2F2"/>
          </w:tcPr>
          <w:p w14:paraId="7CC8AC1E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14:paraId="397FF39C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5C95B3F8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E9A6918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14:paraId="44BE88DF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D23AF1E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76260C94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14:paraId="2CBD81A7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04DD17F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D020EBA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14:paraId="32FBE716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7D64ABA5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0ECA0C4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00E050BB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3885BB06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42B07E96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1A19D5C6" w14:textId="77777777" w:rsidR="00931738" w:rsidRPr="00AB7259" w:rsidRDefault="00CE629F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14:paraId="6C2AD815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79BFAC20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7F51C22" w14:textId="77777777" w:rsidR="00931738" w:rsidRPr="00AB7259" w:rsidRDefault="00E07C45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6144FD72" w14:textId="77777777" w:rsidR="00931738" w:rsidRPr="00AB7259" w:rsidRDefault="00E07C4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2EBBE7FD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0C458E21" w14:textId="77777777" w:rsidTr="0096663D">
        <w:tc>
          <w:tcPr>
            <w:tcW w:w="3543" w:type="dxa"/>
            <w:shd w:val="clear" w:color="auto" w:fill="F2F2F2"/>
          </w:tcPr>
          <w:p w14:paraId="493B31F3" w14:textId="77777777" w:rsidR="00931738" w:rsidRPr="00AB7259" w:rsidRDefault="00CE629F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Adres e-mail</w:t>
            </w:r>
          </w:p>
        </w:tc>
        <w:tc>
          <w:tcPr>
            <w:tcW w:w="10774" w:type="dxa"/>
            <w:shd w:val="clear" w:color="auto" w:fill="auto"/>
          </w:tcPr>
          <w:p w14:paraId="7EF80786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636A3192" w14:textId="77777777" w:rsidR="00A736CA" w:rsidRPr="00AB7259" w:rsidRDefault="00A736CA" w:rsidP="00AB7259">
      <w:pPr>
        <w:rPr>
          <w:rFonts w:ascii="Arial" w:hAnsi="Arial" w:cs="Arial"/>
          <w:b/>
        </w:rPr>
      </w:pPr>
    </w:p>
    <w:p w14:paraId="7BFCA6F8" w14:textId="77777777" w:rsidR="0074118D" w:rsidRPr="00AB7259" w:rsidRDefault="0074118D" w:rsidP="00AB7259">
      <w:pPr>
        <w:rPr>
          <w:rFonts w:ascii="Arial" w:hAnsi="Arial" w:cs="Arial"/>
          <w:b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6238"/>
        <w:gridCol w:w="4536"/>
      </w:tblGrid>
      <w:tr w:rsidR="00033768" w:rsidRPr="00AB7259" w14:paraId="2971023C" w14:textId="77777777" w:rsidTr="009A4491"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9E7EBE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A.6. Partnerzy projektu</w:t>
            </w:r>
          </w:p>
        </w:tc>
      </w:tr>
      <w:tr w:rsidR="00033768" w:rsidRPr="00AB7259" w14:paraId="670F548E" w14:textId="77777777" w:rsidTr="00EC7BDA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6F8F03" w14:textId="77777777" w:rsidR="00033768" w:rsidRPr="00AB7259" w:rsidRDefault="00033768" w:rsidP="00AB7259">
            <w:pPr>
              <w:tabs>
                <w:tab w:val="left" w:pos="357"/>
              </w:tabs>
              <w:ind w:left="357" w:hanging="357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</w:rPr>
              <w:t>Projekt partnerski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E506A" w14:textId="77777777" w:rsidR="00033768" w:rsidRPr="00AB7259" w:rsidRDefault="00A117C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40032D" w:rsidRPr="00AB7259">
              <w:rPr>
                <w:rFonts w:ascii="Arial" w:hAnsi="Arial" w:cs="Arial"/>
                <w:bCs/>
              </w:rPr>
              <w:t>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FC2C1" w14:textId="77777777" w:rsidR="00033768" w:rsidRPr="00AB7259" w:rsidRDefault="00A117C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="00033768"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="0040032D" w:rsidRPr="00AB7259">
              <w:rPr>
                <w:rFonts w:ascii="Arial" w:hAnsi="Arial" w:cs="Arial"/>
              </w:rPr>
              <w:t>NIE</w:t>
            </w:r>
          </w:p>
        </w:tc>
      </w:tr>
      <w:tr w:rsidR="00471967" w:rsidRPr="00AB7259" w14:paraId="511316E8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2BC1E6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A671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0067E142" w14:textId="77777777" w:rsidTr="0096663D">
        <w:tc>
          <w:tcPr>
            <w:tcW w:w="3543" w:type="dxa"/>
            <w:shd w:val="clear" w:color="auto" w:fill="F2F2F2"/>
          </w:tcPr>
          <w:p w14:paraId="6462ABDA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14:paraId="3867C7C7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17423272" w14:textId="77777777" w:rsidTr="0096663D">
        <w:tc>
          <w:tcPr>
            <w:tcW w:w="3543" w:type="dxa"/>
            <w:shd w:val="clear" w:color="auto" w:fill="F2F2F2"/>
          </w:tcPr>
          <w:p w14:paraId="2C394ACA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14:paraId="2CF6E880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4100C465" w14:textId="77777777" w:rsidTr="0096663D">
        <w:tc>
          <w:tcPr>
            <w:tcW w:w="3543" w:type="dxa"/>
            <w:shd w:val="clear" w:color="auto" w:fill="F2F2F2"/>
          </w:tcPr>
          <w:p w14:paraId="6195FEE0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25FD1C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0E6F131E" w14:textId="77777777" w:rsidTr="0096663D">
        <w:tc>
          <w:tcPr>
            <w:tcW w:w="3543" w:type="dxa"/>
            <w:shd w:val="clear" w:color="auto" w:fill="F2F2F2"/>
          </w:tcPr>
          <w:p w14:paraId="557B3A7F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37FF1E0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2B51BA7A" w14:textId="77777777" w:rsidTr="0096663D">
        <w:tc>
          <w:tcPr>
            <w:tcW w:w="3543" w:type="dxa"/>
            <w:shd w:val="clear" w:color="auto" w:fill="F2F2F2"/>
          </w:tcPr>
          <w:p w14:paraId="563D1960" w14:textId="77777777" w:rsidR="00E07C45" w:rsidRPr="00AB7259" w:rsidRDefault="00E07C45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Status przedsiębiorstwa</w:t>
            </w:r>
          </w:p>
          <w:p w14:paraId="0103498D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14:paraId="7629593F" w14:textId="77777777" w:rsidR="00E07C45" w:rsidRPr="00AB7259" w:rsidRDefault="00E07C45" w:rsidP="00AB7259">
            <w:pPr>
              <w:tabs>
                <w:tab w:val="left" w:pos="612"/>
              </w:tabs>
              <w:rPr>
                <w:rFonts w:ascii="Arial" w:hAnsi="Arial" w:cs="Arial"/>
              </w:rPr>
            </w:pPr>
          </w:p>
        </w:tc>
      </w:tr>
      <w:tr w:rsidR="00E07C45" w:rsidRPr="00AB7259" w14:paraId="53B02182" w14:textId="77777777" w:rsidTr="0096663D">
        <w:tc>
          <w:tcPr>
            <w:tcW w:w="3543" w:type="dxa"/>
            <w:shd w:val="clear" w:color="auto" w:fill="F2F2F2"/>
          </w:tcPr>
          <w:p w14:paraId="796BB19C" w14:textId="77777777" w:rsidR="00E07C45" w:rsidRPr="00AB7259" w:rsidRDefault="00203391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</w:t>
            </w:r>
            <w:r w:rsidR="00E07C45" w:rsidRPr="00AB7259">
              <w:rPr>
                <w:rFonts w:ascii="Arial" w:hAnsi="Arial" w:cs="Arial"/>
              </w:rPr>
              <w:t xml:space="preserve">umer </w:t>
            </w:r>
            <w:r w:rsidRPr="00AB7259">
              <w:rPr>
                <w:rFonts w:ascii="Arial" w:hAnsi="Arial" w:cs="Arial"/>
              </w:rPr>
              <w:t xml:space="preserve">i nazwa </w:t>
            </w:r>
            <w:r w:rsidR="00E07C45" w:rsidRPr="00AB7259">
              <w:rPr>
                <w:rFonts w:ascii="Arial" w:hAnsi="Arial" w:cs="Arial"/>
              </w:rPr>
              <w:t>dokumentu rejestrowego</w:t>
            </w:r>
          </w:p>
          <w:p w14:paraId="33899EF7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14:paraId="41A435C8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39C9A462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70248A0" w14:textId="77777777" w:rsidR="00E07C45" w:rsidRPr="00AB7259" w:rsidRDefault="00E07C45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PKD</w:t>
            </w:r>
          </w:p>
          <w:p w14:paraId="1DA8F825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46AFF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5053C46" w14:textId="77777777" w:rsidTr="0096663D">
        <w:trPr>
          <w:trHeight w:val="312"/>
        </w:trPr>
        <w:tc>
          <w:tcPr>
            <w:tcW w:w="14317" w:type="dxa"/>
            <w:gridSpan w:val="3"/>
            <w:shd w:val="clear" w:color="auto" w:fill="F2F2F2"/>
          </w:tcPr>
          <w:p w14:paraId="07B4253D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</w:t>
            </w:r>
          </w:p>
        </w:tc>
      </w:tr>
      <w:tr w:rsidR="00471967" w:rsidRPr="00AB7259" w14:paraId="12304D55" w14:textId="77777777" w:rsidTr="0096663D">
        <w:tc>
          <w:tcPr>
            <w:tcW w:w="3543" w:type="dxa"/>
            <w:shd w:val="clear" w:color="auto" w:fill="F2F2F2"/>
          </w:tcPr>
          <w:p w14:paraId="54E61C39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AD5ABE6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60AAB6AD" w14:textId="77777777" w:rsidTr="0096663D">
        <w:tc>
          <w:tcPr>
            <w:tcW w:w="3543" w:type="dxa"/>
            <w:shd w:val="clear" w:color="auto" w:fill="F2F2F2"/>
          </w:tcPr>
          <w:p w14:paraId="621360E3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C78C859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C69C9D3" w14:textId="77777777" w:rsidTr="0096663D">
        <w:tc>
          <w:tcPr>
            <w:tcW w:w="3543" w:type="dxa"/>
            <w:shd w:val="clear" w:color="auto" w:fill="F2F2F2"/>
          </w:tcPr>
          <w:p w14:paraId="102EFB7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571DE4B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500CC964" w14:textId="77777777" w:rsidTr="0096663D">
        <w:tc>
          <w:tcPr>
            <w:tcW w:w="3543" w:type="dxa"/>
            <w:shd w:val="clear" w:color="auto" w:fill="F2F2F2"/>
          </w:tcPr>
          <w:p w14:paraId="717070C0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1A2726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361C08C6" w14:textId="77777777" w:rsidTr="0096663D">
        <w:tc>
          <w:tcPr>
            <w:tcW w:w="3543" w:type="dxa"/>
            <w:shd w:val="clear" w:color="auto" w:fill="F2F2F2"/>
          </w:tcPr>
          <w:p w14:paraId="1596DC9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7997B4C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5AEA1E91" w14:textId="77777777" w:rsidTr="0096663D">
        <w:tc>
          <w:tcPr>
            <w:tcW w:w="3543" w:type="dxa"/>
            <w:shd w:val="clear" w:color="auto" w:fill="F2F2F2"/>
          </w:tcPr>
          <w:p w14:paraId="6C895890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C1774D6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4EA003F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2A37F02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54C63DE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7E5CFFAA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BC48C5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E48EA9A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179A74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0C92859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01DC775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C41E94" w:rsidRPr="00AB7259" w14:paraId="678516A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313051D" w14:textId="77777777" w:rsidR="00C41E94" w:rsidRPr="00AB7259" w:rsidRDefault="00C41E94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1BB81DD4" w14:textId="77777777" w:rsidR="00C41E94" w:rsidRPr="00AB7259" w:rsidRDefault="00C41E94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15CFDE6" w14:textId="77777777" w:rsidR="00C41E94" w:rsidRPr="00AB7259" w:rsidRDefault="00C41E94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B2BA325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77C2E40D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AB3B4CC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C41E94" w:rsidRPr="00AB7259" w14:paraId="43ECC26D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441E7C49" w14:textId="77777777" w:rsidR="00C41E94" w:rsidRPr="00AB7259" w:rsidRDefault="00C41E94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6092DF0C" w14:textId="77777777" w:rsidR="00C41E94" w:rsidRPr="00AB7259" w:rsidRDefault="00C41E94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lastRenderedPageBreak/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D83CA17" w14:textId="77777777" w:rsidR="00C41E94" w:rsidRPr="00AB7259" w:rsidRDefault="00C41E94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65DCB336" w14:textId="77777777" w:rsidTr="0096663D">
        <w:tc>
          <w:tcPr>
            <w:tcW w:w="3543" w:type="dxa"/>
            <w:shd w:val="clear" w:color="auto" w:fill="F2F2F2"/>
          </w:tcPr>
          <w:p w14:paraId="6CEBA2FE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6D8CA7C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09DD5968" w14:textId="77777777" w:rsidTr="0096663D">
        <w:tc>
          <w:tcPr>
            <w:tcW w:w="14317" w:type="dxa"/>
            <w:gridSpan w:val="3"/>
            <w:shd w:val="clear" w:color="auto" w:fill="F2F2F2"/>
          </w:tcPr>
          <w:p w14:paraId="5ED41959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  <w:i/>
                <w:iCs/>
              </w:rPr>
            </w:pPr>
            <w:r w:rsidRPr="00AB7259">
              <w:rPr>
                <w:rFonts w:ascii="Arial" w:hAnsi="Arial" w:cs="Arial"/>
              </w:rPr>
              <w:t>Dane osoby/osób upoważnionej/</w:t>
            </w:r>
            <w:proofErr w:type="spellStart"/>
            <w:r w:rsidRPr="00AB7259">
              <w:rPr>
                <w:rFonts w:ascii="Arial" w:hAnsi="Arial" w:cs="Arial"/>
              </w:rPr>
              <w:t>ych</w:t>
            </w:r>
            <w:proofErr w:type="spellEnd"/>
            <w:r w:rsidRPr="00AB7259">
              <w:rPr>
                <w:rFonts w:ascii="Arial" w:hAnsi="Arial" w:cs="Arial"/>
              </w:rPr>
              <w:t xml:space="preserve"> do składania oświadczeń w imieniu partnera</w:t>
            </w:r>
          </w:p>
        </w:tc>
      </w:tr>
      <w:tr w:rsidR="002B2BE7" w:rsidRPr="00AB7259" w14:paraId="734A8C34" w14:textId="77777777" w:rsidTr="0096663D">
        <w:tc>
          <w:tcPr>
            <w:tcW w:w="3543" w:type="dxa"/>
            <w:shd w:val="clear" w:color="auto" w:fill="F2F2F2"/>
          </w:tcPr>
          <w:p w14:paraId="0BBB97BE" w14:textId="77777777" w:rsidR="002B2BE7" w:rsidRPr="00AB7259" w:rsidRDefault="002B2BE7" w:rsidP="00AB7259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6B906E7" w14:textId="77777777" w:rsidR="002B2BE7" w:rsidRPr="00AB7259" w:rsidRDefault="002B2BE7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C41E94" w:rsidRPr="00AB7259" w14:paraId="3A64131E" w14:textId="77777777" w:rsidTr="0096663D">
        <w:tc>
          <w:tcPr>
            <w:tcW w:w="3543" w:type="dxa"/>
            <w:shd w:val="clear" w:color="auto" w:fill="F2F2F2"/>
          </w:tcPr>
          <w:p w14:paraId="0DF1A140" w14:textId="77777777" w:rsidR="00C41E94" w:rsidRPr="00AB7259" w:rsidRDefault="00C41E94" w:rsidP="00AB7259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t>Stanowisko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9C3DF8E" w14:textId="77777777" w:rsidR="00C41E94" w:rsidRPr="00AB7259" w:rsidRDefault="00C41E94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471967" w:rsidRPr="00AB7259" w14:paraId="5E91BAE3" w14:textId="77777777" w:rsidTr="0096663D">
        <w:tc>
          <w:tcPr>
            <w:tcW w:w="3543" w:type="dxa"/>
            <w:shd w:val="clear" w:color="auto" w:fill="F2F2F2"/>
          </w:tcPr>
          <w:p w14:paraId="2C3E3925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Symbol partnera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A2312B6" w14:textId="77777777" w:rsidR="00471967" w:rsidRPr="00AB7259" w:rsidRDefault="00471967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17BB9073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11A15A88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761AC335" w14:textId="77777777" w:rsidR="002B3314" w:rsidRPr="00AB7259" w:rsidRDefault="002B3314" w:rsidP="00AB7259">
      <w:pPr>
        <w:rPr>
          <w:rFonts w:ascii="Arial" w:hAnsi="Arial" w:cs="Arial"/>
          <w:b/>
          <w:bCs/>
        </w:rPr>
        <w:sectPr w:rsidR="002B3314" w:rsidRPr="00AB7259" w:rsidSect="00752E9E">
          <w:footerReference w:type="default" r:id="rId9"/>
          <w:headerReference w:type="first" r:id="rId10"/>
          <w:footerReference w:type="first" r:id="rId11"/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60"/>
        </w:sectPr>
      </w:pPr>
    </w:p>
    <w:p w14:paraId="7BBFC41B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AB7259" w14:paraId="72C13405" w14:textId="77777777" w:rsidTr="009A4491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14:paraId="06D349C1" w14:textId="77777777" w:rsidR="00033768" w:rsidRPr="00AB7259" w:rsidRDefault="0003376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</w:rPr>
              <w:t>SEKCJA B. Ogólne informacje o projekcie</w:t>
            </w:r>
          </w:p>
        </w:tc>
      </w:tr>
    </w:tbl>
    <w:p w14:paraId="78F5ABE2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03CFF7EA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2552"/>
        <w:gridCol w:w="2409"/>
      </w:tblGrid>
      <w:tr w:rsidR="00033768" w:rsidRPr="00AB7259" w14:paraId="618C1CDB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5C667465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B.1. Klasyfikacja projektu</w:t>
            </w:r>
          </w:p>
        </w:tc>
      </w:tr>
      <w:tr w:rsidR="00033768" w:rsidRPr="00AB7259" w14:paraId="32DC3B04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573BF96A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B.1.A</w:t>
            </w:r>
            <w:r w:rsidR="009F0A3F" w:rsidRPr="00AB7259">
              <w:rPr>
                <w:rFonts w:ascii="Arial" w:hAnsi="Arial" w:cs="Arial"/>
                <w:b/>
                <w:bCs/>
              </w:rPr>
              <w:t>.</w:t>
            </w:r>
            <w:r w:rsidRPr="00AB7259">
              <w:rPr>
                <w:rFonts w:ascii="Arial" w:hAnsi="Arial" w:cs="Arial"/>
                <w:b/>
                <w:bCs/>
              </w:rPr>
              <w:t xml:space="preserve"> Klasyfikacja podstawowa</w:t>
            </w:r>
          </w:p>
        </w:tc>
      </w:tr>
      <w:tr w:rsidR="004F52EF" w:rsidRPr="00AB7259" w14:paraId="5CD7247E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5D0C452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Zakres interwencji dominujący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75085CA5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0E6467C2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49FEE09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Temat uzupełniający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467B9733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0DAA915F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3CED23FD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finansowania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708A88AF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41A24015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63979D49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Rodzaj działalności gospodarczej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4A79E710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2CF2ED92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0881355B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Instrumenty finansowe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5FE8A1B9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7A9122D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NIE</w:t>
            </w:r>
          </w:p>
        </w:tc>
      </w:tr>
      <w:tr w:rsidR="00033768" w:rsidRPr="00AB7259" w14:paraId="512889D5" w14:textId="77777777" w:rsidTr="00273C44">
        <w:trPr>
          <w:trHeight w:val="342"/>
        </w:trPr>
        <w:tc>
          <w:tcPr>
            <w:tcW w:w="4678" w:type="dxa"/>
            <w:shd w:val="clear" w:color="auto" w:fill="F2F2F2"/>
            <w:vAlign w:val="center"/>
          </w:tcPr>
          <w:p w14:paraId="7E90D4EC" w14:textId="77777777" w:rsidR="00033768" w:rsidRPr="00AB7259" w:rsidRDefault="000E60AA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Projekt zintegrowany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15456E9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23B0D001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018F72DE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1B3C978F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</w:rPr>
              <w:t>Pomoc publiczna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E8F00FE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4F260B61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11D36BB7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77364DF7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Pomoc de </w:t>
            </w:r>
            <w:proofErr w:type="spellStart"/>
            <w:r w:rsidRPr="00AB7259"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4678" w:type="dxa"/>
            <w:shd w:val="clear" w:color="auto" w:fill="FFFFFF"/>
            <w:vAlign w:val="center"/>
          </w:tcPr>
          <w:p w14:paraId="7959FA15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0BDBFF07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568AF81E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76D7F97C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/>
                <w:bCs/>
              </w:rPr>
              <w:t>B.1.B</w:t>
            </w:r>
            <w:r w:rsidR="009F0A3F" w:rsidRPr="00AB7259">
              <w:rPr>
                <w:rFonts w:ascii="Arial" w:hAnsi="Arial" w:cs="Arial"/>
                <w:b/>
                <w:bCs/>
              </w:rPr>
              <w:t>.</w:t>
            </w:r>
            <w:r w:rsidRPr="00AB7259">
              <w:rPr>
                <w:rFonts w:ascii="Arial" w:hAnsi="Arial" w:cs="Arial"/>
                <w:b/>
                <w:bCs/>
              </w:rPr>
              <w:t xml:space="preserve"> Klasyfikacja szczegółowa</w:t>
            </w:r>
          </w:p>
        </w:tc>
      </w:tr>
      <w:tr w:rsidR="00033768" w:rsidRPr="00AB7259" w14:paraId="69C907AB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2C5D6A4C" w14:textId="77777777" w:rsidR="00033768" w:rsidRPr="00AB7259" w:rsidRDefault="00033768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Typ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16C39F75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59C3A606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603825DA" w14:textId="77777777" w:rsidR="00033768" w:rsidRPr="00AB7259" w:rsidRDefault="00033768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Miejsce realizacji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65110A43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40032D" w:rsidRPr="00AB7259" w14:paraId="116DF0AD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1C50D6B" w14:textId="77777777" w:rsidR="0040032D" w:rsidRPr="00AB7259" w:rsidRDefault="0040032D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Typ obszaru realizacji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3FA0A886" w14:textId="77777777" w:rsidR="0040032D" w:rsidRPr="00AB7259" w:rsidRDefault="0040032D" w:rsidP="00AB7259">
            <w:pPr>
              <w:rPr>
                <w:rFonts w:ascii="Arial" w:hAnsi="Arial" w:cs="Arial"/>
                <w:bCs/>
                <w:color w:val="FF0000"/>
              </w:rPr>
            </w:pPr>
          </w:p>
        </w:tc>
      </w:tr>
      <w:tr w:rsidR="00C14C9D" w:rsidRPr="00AB7259" w14:paraId="05707770" w14:textId="77777777" w:rsidTr="00273C44">
        <w:trPr>
          <w:trHeight w:val="360"/>
        </w:trPr>
        <w:tc>
          <w:tcPr>
            <w:tcW w:w="4678" w:type="dxa"/>
            <w:vMerge w:val="restart"/>
            <w:shd w:val="clear" w:color="auto" w:fill="F2F2F2"/>
            <w:vAlign w:val="center"/>
          </w:tcPr>
          <w:p w14:paraId="41B6E813" w14:textId="77777777" w:rsidR="00C14C9D" w:rsidRPr="00AB7259" w:rsidRDefault="00C14C9D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Projekt uproszczony</w:t>
            </w:r>
          </w:p>
        </w:tc>
        <w:tc>
          <w:tcPr>
            <w:tcW w:w="4678" w:type="dxa"/>
            <w:shd w:val="clear" w:color="auto" w:fill="F2F2F2"/>
            <w:vAlign w:val="center"/>
          </w:tcPr>
          <w:p w14:paraId="20F208D5" w14:textId="77777777" w:rsidR="00C14C9D" w:rsidRPr="00AB7259" w:rsidRDefault="00C14C9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  <w:i/>
              </w:rPr>
              <w:t>kwoty ryczałtowe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00498463" w14:textId="77777777" w:rsidR="00C14C9D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C14C9D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1F687580" w14:textId="77777777" w:rsidR="00C14C9D" w:rsidRPr="00AB7259" w:rsidRDefault="00C14C9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C14C9D" w:rsidRPr="00AB7259" w14:paraId="5CB20EC1" w14:textId="77777777" w:rsidTr="00944352">
        <w:trPr>
          <w:trHeight w:val="360"/>
        </w:trPr>
        <w:tc>
          <w:tcPr>
            <w:tcW w:w="4678" w:type="dxa"/>
            <w:vMerge/>
            <w:shd w:val="clear" w:color="auto" w:fill="F2F2F2"/>
            <w:vAlign w:val="center"/>
          </w:tcPr>
          <w:p w14:paraId="46A2AD93" w14:textId="77777777" w:rsidR="00C14C9D" w:rsidRPr="00AB7259" w:rsidRDefault="00C14C9D" w:rsidP="00AB7259">
            <w:pPr>
              <w:numPr>
                <w:ilvl w:val="0"/>
                <w:numId w:val="17"/>
              </w:numPr>
              <w:ind w:left="357" w:hanging="357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shd w:val="clear" w:color="auto" w:fill="F2F2F2"/>
            <w:vAlign w:val="center"/>
          </w:tcPr>
          <w:p w14:paraId="69E9A87B" w14:textId="77777777" w:rsidR="00C14C9D" w:rsidRPr="00AB7259" w:rsidRDefault="00C14C9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/>
                <w:bCs/>
                <w:i/>
              </w:rPr>
              <w:t>stawki jednostkowe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43F16CD8" w14:textId="77777777" w:rsidR="00C14C9D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C14C9D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1FE98578" w14:textId="77777777" w:rsidR="00C14C9D" w:rsidRPr="00AB7259" w:rsidRDefault="00C14C9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</w:tbl>
    <w:p w14:paraId="35ECEADD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5CFAF793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22F8B3B2" w14:textId="77777777" w:rsidR="004F52EF" w:rsidRPr="00AB7259" w:rsidRDefault="004F52EF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94"/>
        <w:gridCol w:w="4584"/>
        <w:gridCol w:w="188"/>
        <w:gridCol w:w="4773"/>
      </w:tblGrid>
      <w:tr w:rsidR="00033768" w:rsidRPr="00AB7259" w14:paraId="72BA7754" w14:textId="77777777" w:rsidTr="009A4491">
        <w:trPr>
          <w:trHeight w:val="42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127FB8" w14:textId="77777777" w:rsidR="00033768" w:rsidRPr="00AB7259" w:rsidRDefault="00033768" w:rsidP="00AB7259">
            <w:pPr>
              <w:ind w:firstLine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B.2. Komplementarność projektu </w:t>
            </w:r>
          </w:p>
        </w:tc>
      </w:tr>
      <w:tr w:rsidR="00033768" w:rsidRPr="00AB7259" w14:paraId="13EAE469" w14:textId="77777777" w:rsidTr="009A4491">
        <w:trPr>
          <w:trHeight w:val="4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80C846" w14:textId="77777777" w:rsidR="00033768" w:rsidRPr="00AB7259" w:rsidRDefault="00033768" w:rsidP="00AB7259">
            <w:pPr>
              <w:spacing w:after="60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B.2.A. </w:t>
            </w:r>
            <w:r w:rsidRPr="00AB7259">
              <w:rPr>
                <w:rFonts w:ascii="Arial" w:hAnsi="Arial" w:cs="Arial"/>
                <w:b/>
                <w:bCs/>
              </w:rPr>
              <w:t>Powiązanie ze strategiami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021E3" w14:textId="77777777" w:rsidR="00033768" w:rsidRPr="00AB7259" w:rsidRDefault="00A117C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0D011" w14:textId="77777777" w:rsidR="00033768" w:rsidRPr="00AB7259" w:rsidRDefault="00A117C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NIE</w:t>
            </w:r>
          </w:p>
        </w:tc>
      </w:tr>
      <w:tr w:rsidR="006F3D4A" w:rsidRPr="00AB7259" w14:paraId="574975B5" w14:textId="77777777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94784" w14:textId="77777777" w:rsidR="006F3D4A" w:rsidRPr="00AB7259" w:rsidRDefault="006F3D4A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78FD103F" w14:textId="77777777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58A07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09AFEA6B" w14:textId="77777777" w:rsidTr="009A4491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653BB2" w14:textId="77777777" w:rsidR="00033768" w:rsidRPr="00AB7259" w:rsidRDefault="00033768" w:rsidP="00AB7259">
            <w:pPr>
              <w:rPr>
                <w:rFonts w:ascii="Arial" w:hAnsi="Arial" w:cs="Arial"/>
                <w:shd w:val="clear" w:color="auto" w:fill="FFFFFF"/>
              </w:rPr>
            </w:pPr>
            <w:r w:rsidRPr="00AB7259">
              <w:rPr>
                <w:rFonts w:ascii="Arial" w:hAnsi="Arial" w:cs="Arial"/>
                <w:b/>
                <w:bCs/>
              </w:rPr>
              <w:t>B.2.B.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  <w:bCs/>
              </w:rPr>
              <w:t>Projekt zintegrowany</w:t>
            </w:r>
          </w:p>
        </w:tc>
      </w:tr>
      <w:tr w:rsidR="00033768" w:rsidRPr="00AB7259" w14:paraId="48C65457" w14:textId="77777777" w:rsidTr="00EC7BDA">
        <w:trPr>
          <w:trHeight w:val="230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C0BAAD" w14:textId="77777777" w:rsidR="00033768" w:rsidRPr="00AB7259" w:rsidRDefault="00033768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uproszczonego wniosku o dofinansowanie projektu zintegrowanego. </w:t>
            </w:r>
          </w:p>
        </w:tc>
      </w:tr>
      <w:tr w:rsidR="00033768" w:rsidRPr="00AB7259" w14:paraId="08662168" w14:textId="77777777" w:rsidTr="00EC7BDA">
        <w:trPr>
          <w:trHeight w:val="68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E711B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45839ADB" w14:textId="77777777" w:rsidTr="00EC7BDA">
        <w:trPr>
          <w:trHeight w:val="60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1C4B5A" w14:textId="77777777" w:rsidR="00033768" w:rsidRPr="00AB7259" w:rsidRDefault="001D711A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Cs/>
              </w:rPr>
              <w:t>Numery,</w:t>
            </w:r>
            <w:r w:rsidR="006D0194" w:rsidRPr="00AB7259">
              <w:rPr>
                <w:rFonts w:ascii="Arial" w:hAnsi="Arial" w:cs="Arial"/>
                <w:bCs/>
              </w:rPr>
              <w:t xml:space="preserve"> tytuły </w:t>
            </w:r>
            <w:r w:rsidRPr="00AB7259">
              <w:rPr>
                <w:rFonts w:ascii="Arial" w:hAnsi="Arial" w:cs="Arial"/>
                <w:bCs/>
              </w:rPr>
              <w:t xml:space="preserve">i </w:t>
            </w:r>
            <w:r w:rsidR="005836D7" w:rsidRPr="00AB7259">
              <w:rPr>
                <w:rFonts w:ascii="Arial" w:hAnsi="Arial" w:cs="Arial"/>
                <w:bCs/>
              </w:rPr>
              <w:t xml:space="preserve">okresy realizacji </w:t>
            </w:r>
            <w:r w:rsidR="00033768" w:rsidRPr="00AB7259">
              <w:rPr>
                <w:rFonts w:ascii="Arial" w:hAnsi="Arial" w:cs="Arial"/>
                <w:bCs/>
              </w:rPr>
              <w:t>wniosków o dofinansowanie innych projektów składających się na projekt zintegrowany.</w:t>
            </w:r>
          </w:p>
        </w:tc>
      </w:tr>
      <w:tr w:rsidR="005836D7" w:rsidRPr="00AB7259" w14:paraId="76273DBE" w14:textId="77777777" w:rsidTr="0094435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D89142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Numer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4978AD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Tytuł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A76DAD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Okres realizacji</w:t>
            </w:r>
          </w:p>
        </w:tc>
      </w:tr>
      <w:tr w:rsidR="005836D7" w:rsidRPr="00AB7259" w14:paraId="6FA28D1E" w14:textId="77777777" w:rsidTr="002650C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88F31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A3DAA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C8E0E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64C331FB" w14:textId="77777777" w:rsidTr="00EC7BDA">
        <w:trPr>
          <w:trHeight w:val="60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0CB687" w14:textId="77777777" w:rsidR="00033768" w:rsidRPr="00AB7259" w:rsidRDefault="00033768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Cs/>
              </w:rPr>
              <w:t>Opisz komplementarność innych projektów planowanych do realizacji (finansowanych z EFS i/lub EFRR) w ramach projektu zintegrowanego w stosunku do przedmiotowego wniosku o dofinansowanie.</w:t>
            </w:r>
          </w:p>
        </w:tc>
      </w:tr>
      <w:tr w:rsidR="00033768" w:rsidRPr="00AB7259" w14:paraId="44F963A2" w14:textId="77777777" w:rsidTr="00EC7BDA">
        <w:trPr>
          <w:trHeight w:val="629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15B54" w14:textId="77777777" w:rsidR="00033768" w:rsidRPr="00AB7259" w:rsidRDefault="00033768" w:rsidP="00AB7259">
            <w:pPr>
              <w:ind w:left="368" w:hanging="238"/>
              <w:rPr>
                <w:rFonts w:ascii="Arial" w:hAnsi="Arial" w:cs="Arial"/>
              </w:rPr>
            </w:pPr>
          </w:p>
        </w:tc>
      </w:tr>
    </w:tbl>
    <w:p w14:paraId="2E700795" w14:textId="77777777" w:rsidR="00033768" w:rsidRPr="00AB7259" w:rsidRDefault="00033768" w:rsidP="00AB7259">
      <w:pPr>
        <w:ind w:firstLine="240"/>
        <w:rPr>
          <w:rFonts w:ascii="Arial" w:hAnsi="Arial" w:cs="Arial"/>
          <w:b/>
          <w:bCs/>
        </w:rPr>
      </w:pPr>
    </w:p>
    <w:p w14:paraId="1ADFAEC8" w14:textId="77777777" w:rsidR="00033768" w:rsidRPr="00AB7259" w:rsidRDefault="00033768" w:rsidP="00AB7259">
      <w:pPr>
        <w:ind w:firstLine="240"/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AB7259" w14:paraId="5EAB9E76" w14:textId="77777777" w:rsidTr="009A4491">
        <w:trPr>
          <w:trHeight w:val="360"/>
        </w:trPr>
        <w:tc>
          <w:tcPr>
            <w:tcW w:w="14317" w:type="dxa"/>
            <w:shd w:val="clear" w:color="auto" w:fill="F2F2F2"/>
            <w:vAlign w:val="center"/>
          </w:tcPr>
          <w:p w14:paraId="1240E55B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B.3. Krótki opis projektu (wizytówka projektu)</w:t>
            </w:r>
          </w:p>
        </w:tc>
      </w:tr>
      <w:tr w:rsidR="00033768" w:rsidRPr="00AB7259" w14:paraId="4F588AA1" w14:textId="77777777" w:rsidTr="00FC27BF">
        <w:trPr>
          <w:trHeight w:val="360"/>
        </w:trPr>
        <w:tc>
          <w:tcPr>
            <w:tcW w:w="14317" w:type="dxa"/>
            <w:shd w:val="clear" w:color="auto" w:fill="FFFFFF"/>
            <w:vAlign w:val="center"/>
          </w:tcPr>
          <w:p w14:paraId="78EAFCDD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69F3AEFB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448CC766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67CA6354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5A516E19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00F99418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01B31C7D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</w:tc>
      </w:tr>
    </w:tbl>
    <w:p w14:paraId="12CB0FB4" w14:textId="77777777" w:rsidR="00600A44" w:rsidRPr="00AB7259" w:rsidRDefault="00600A44" w:rsidP="00AB7259">
      <w:pPr>
        <w:rPr>
          <w:rFonts w:ascii="Arial" w:hAnsi="Arial" w:cs="Arial"/>
          <w:b/>
          <w:bCs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13262304" w14:textId="77777777" w:rsidR="00EB61B2" w:rsidRPr="00AB7259" w:rsidRDefault="00EB61B2" w:rsidP="00AB7259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376930" w:rsidRPr="00AB7259" w14:paraId="3879D796" w14:textId="77777777" w:rsidTr="009A4491">
        <w:trPr>
          <w:trHeight w:val="315"/>
        </w:trPr>
        <w:tc>
          <w:tcPr>
            <w:tcW w:w="14142" w:type="dxa"/>
            <w:shd w:val="clear" w:color="auto" w:fill="F2F2F2"/>
            <w:vAlign w:val="center"/>
          </w:tcPr>
          <w:p w14:paraId="391A13E4" w14:textId="77777777" w:rsidR="00376930" w:rsidRPr="00AB7259" w:rsidRDefault="00E57BFE" w:rsidP="00AB7259">
            <w:pPr>
              <w:rPr>
                <w:rFonts w:ascii="Arial" w:hAnsi="Arial" w:cs="Arial"/>
                <w:b/>
                <w:bCs/>
                <w:iCs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 xml:space="preserve">SEKCJA </w:t>
            </w:r>
            <w:r w:rsidR="00A77B4B" w:rsidRPr="00AB7259">
              <w:rPr>
                <w:rFonts w:ascii="Arial" w:hAnsi="Arial" w:cs="Arial"/>
                <w:b/>
                <w:bCs/>
                <w:iCs/>
              </w:rPr>
              <w:t>C</w:t>
            </w:r>
            <w:r w:rsidR="00BD1BC6" w:rsidRPr="00AB7259">
              <w:rPr>
                <w:rFonts w:ascii="Arial" w:hAnsi="Arial" w:cs="Arial"/>
                <w:b/>
                <w:bCs/>
                <w:iCs/>
              </w:rPr>
              <w:t xml:space="preserve">. </w:t>
            </w:r>
            <w:r w:rsidR="005D510F" w:rsidRPr="00AB7259">
              <w:rPr>
                <w:rFonts w:ascii="Arial" w:hAnsi="Arial" w:cs="Arial"/>
                <w:b/>
                <w:bCs/>
                <w:iCs/>
              </w:rPr>
              <w:t>Charakterystyka projektu</w:t>
            </w:r>
          </w:p>
        </w:tc>
      </w:tr>
    </w:tbl>
    <w:p w14:paraId="35507374" w14:textId="77777777" w:rsidR="005B3FB8" w:rsidRPr="00AB7259" w:rsidRDefault="005B3FB8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p w14:paraId="6A69FA70" w14:textId="77777777" w:rsidR="006551F6" w:rsidRPr="00AB7259" w:rsidRDefault="006551F6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9B50A0" w:rsidRPr="00AB7259" w14:paraId="2C2E0B6A" w14:textId="77777777" w:rsidTr="009A4491">
        <w:tc>
          <w:tcPr>
            <w:tcW w:w="14142" w:type="dxa"/>
            <w:shd w:val="clear" w:color="auto" w:fill="F2F2F2"/>
            <w:vAlign w:val="center"/>
          </w:tcPr>
          <w:p w14:paraId="7EB97798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C.1. Opis problemów grupy docelowej</w:t>
            </w:r>
          </w:p>
        </w:tc>
      </w:tr>
      <w:tr w:rsidR="00AD564D" w:rsidRPr="00AB7259" w14:paraId="72408AE9" w14:textId="77777777" w:rsidTr="00746596">
        <w:tc>
          <w:tcPr>
            <w:tcW w:w="14142" w:type="dxa"/>
            <w:shd w:val="clear" w:color="auto" w:fill="F2F2F2"/>
            <w:vAlign w:val="center"/>
          </w:tcPr>
          <w:p w14:paraId="7D78AB75" w14:textId="77777777" w:rsidR="00E90854" w:rsidRPr="00AB7259" w:rsidRDefault="00AD564D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 problemy grupy docelowej na obszarze realizacji projektu (uwzględniając sytuację społeczno-gospodarczą na tym obszarze), powołując się na wiarygodne i miarodajne dane. Opisu problemów należy również dokonać w kontekście planowanych działań.</w:t>
            </w:r>
          </w:p>
          <w:p w14:paraId="1956B26C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Należy opisać tylko problemy grupy docelowej objętej wsparciem w tym projekcie (w tym czynniki uniemożliwiające/zniechęcające do udziału w projekcie). Należy przy tym uwzględnić kontekst społeczno-gospodarczy mający wpływ na adekwatność udzielanego wsparcia.</w:t>
            </w:r>
          </w:p>
          <w:p w14:paraId="2E07AA15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Problemy te muszą być powiązane z planowanymi działaniami.</w:t>
            </w:r>
          </w:p>
          <w:p w14:paraId="7714C117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Na poparcie problemów należy przedstawić odpowiednie dane, które będą konkretnie odnosiły się zarówno do wspieranej grupy docelowej, jak i obszaru realizacji projektu. </w:t>
            </w:r>
          </w:p>
        </w:tc>
      </w:tr>
      <w:tr w:rsidR="009B50A0" w:rsidRPr="00AB7259" w14:paraId="58CA9CA9" w14:textId="77777777" w:rsidTr="005446F1">
        <w:tc>
          <w:tcPr>
            <w:tcW w:w="14142" w:type="dxa"/>
            <w:vAlign w:val="center"/>
          </w:tcPr>
          <w:p w14:paraId="311DFAB7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662811E0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2A429E96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</w:tbl>
    <w:p w14:paraId="6FE8D3C3" w14:textId="77777777" w:rsidR="007E1E82" w:rsidRPr="00AB7259" w:rsidRDefault="007E1E82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p w14:paraId="5210CDE9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7A2EDC" w:rsidRPr="00AB7259" w14:paraId="5B245AD7" w14:textId="77777777" w:rsidTr="009A4491">
        <w:tc>
          <w:tcPr>
            <w:tcW w:w="14142" w:type="dxa"/>
            <w:shd w:val="clear" w:color="auto" w:fill="F2F2F2"/>
            <w:vAlign w:val="center"/>
          </w:tcPr>
          <w:p w14:paraId="69B8370A" w14:textId="77777777" w:rsidR="007A2EDC" w:rsidRPr="00AB7259" w:rsidRDefault="00A77B4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C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="005B3FB8" w:rsidRPr="00AB7259">
              <w:rPr>
                <w:rFonts w:ascii="Arial" w:hAnsi="Arial" w:cs="Arial"/>
                <w:b/>
                <w:bCs/>
                <w:iCs/>
              </w:rPr>
              <w:t>2</w:t>
            </w:r>
            <w:r w:rsidR="00D42840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7E1E82" w:rsidRPr="00AB7259">
              <w:rPr>
                <w:rFonts w:ascii="Arial" w:hAnsi="Arial" w:cs="Arial"/>
                <w:b/>
                <w:bCs/>
                <w:iCs/>
              </w:rPr>
              <w:t>O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>soby i/lub podmioty, które zostaną objęte wsparciem</w:t>
            </w:r>
          </w:p>
        </w:tc>
      </w:tr>
      <w:tr w:rsidR="007E1E82" w:rsidRPr="00AB7259" w14:paraId="19393C13" w14:textId="77777777" w:rsidTr="007E1E82">
        <w:tc>
          <w:tcPr>
            <w:tcW w:w="14142" w:type="dxa"/>
            <w:shd w:val="clear" w:color="auto" w:fill="F2F2F2"/>
            <w:vAlign w:val="center"/>
          </w:tcPr>
          <w:p w14:paraId="1CBDCCA3" w14:textId="77777777" w:rsidR="00E90854" w:rsidRPr="00AB7259" w:rsidRDefault="007E1E82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Wskaż osoby i/lub podmioty, które zostaną objęte wsparciem.</w:t>
            </w:r>
          </w:p>
          <w:p w14:paraId="38605D96" w14:textId="77777777" w:rsidR="007E1E82" w:rsidRPr="00AB7259" w:rsidRDefault="007E1E82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Wybierz grupy główne zdefiniowane w </w:t>
            </w:r>
            <w:proofErr w:type="spellStart"/>
            <w:r w:rsidRPr="00AB7259">
              <w:rPr>
                <w:rFonts w:ascii="Arial" w:hAnsi="Arial" w:cs="Arial"/>
                <w:sz w:val="24"/>
                <w:szCs w:val="24"/>
              </w:rPr>
              <w:t>SzOOP</w:t>
            </w:r>
            <w:proofErr w:type="spellEnd"/>
            <w:r w:rsidRPr="00AB7259">
              <w:rPr>
                <w:rFonts w:ascii="Arial" w:hAnsi="Arial" w:cs="Arial"/>
                <w:sz w:val="24"/>
                <w:szCs w:val="24"/>
              </w:rPr>
              <w:t xml:space="preserve"> oraz odpowiadające im podgrupy zdefiniowane w 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>d</w:t>
            </w:r>
            <w:r w:rsidRPr="00AB7259">
              <w:rPr>
                <w:rFonts w:ascii="Arial" w:hAnsi="Arial" w:cs="Arial"/>
                <w:sz w:val="24"/>
                <w:szCs w:val="24"/>
              </w:rPr>
              <w:t>okumentacji naboru lub zdefiniowane samodzielnie.</w:t>
            </w:r>
          </w:p>
          <w:p w14:paraId="63F30B32" w14:textId="77777777" w:rsidR="007E1E82" w:rsidRPr="00AB7259" w:rsidRDefault="00746596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liczbę osób/podmiotów obejmowanych wsparciem w ramach danej podgrupy, w ramach danej grupy głównej oraz ogólną liczbę uczestników projektu.</w:t>
            </w:r>
          </w:p>
          <w:p w14:paraId="7E0176D8" w14:textId="77777777" w:rsidR="00746596" w:rsidRPr="00AB7259" w:rsidRDefault="00746596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Przedstaw inne istotne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informacje nt. osób/podmiotów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43C26544" w14:textId="77777777" w:rsidR="00376930" w:rsidRPr="00AB7259" w:rsidRDefault="00376930" w:rsidP="00AB7259">
      <w:pPr>
        <w:pStyle w:val="Akapitzlist"/>
        <w:tabs>
          <w:tab w:val="left" w:pos="1455"/>
        </w:tabs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977"/>
        <w:gridCol w:w="2977"/>
        <w:gridCol w:w="3969"/>
        <w:gridCol w:w="2268"/>
      </w:tblGrid>
      <w:tr w:rsidR="005B3FB8" w:rsidRPr="00AB7259" w14:paraId="7159B33A" w14:textId="77777777" w:rsidTr="008A193C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14:paraId="13B3BCAB" w14:textId="77777777" w:rsidR="005B3FB8" w:rsidRPr="00AB7259" w:rsidRDefault="005B3FB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Grupa docelowa</w:t>
            </w:r>
          </w:p>
        </w:tc>
      </w:tr>
      <w:tr w:rsidR="002528B0" w:rsidRPr="00AB7259" w14:paraId="39866A70" w14:textId="77777777" w:rsidTr="008A193C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14:paraId="193DA060" w14:textId="77777777" w:rsidR="002528B0" w:rsidRPr="00AB7259" w:rsidRDefault="008A193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6C3E305B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28D1F6B7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 (grupa główna)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19F29470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0A354AE2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 (podgrupa)</w:t>
            </w:r>
          </w:p>
        </w:tc>
      </w:tr>
      <w:tr w:rsidR="002528B0" w:rsidRPr="00AB7259" w14:paraId="5F294F0E" w14:textId="77777777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74AE1636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597196A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20B6E4D5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vAlign w:val="center"/>
          </w:tcPr>
          <w:p w14:paraId="23757362" w14:textId="77777777" w:rsidR="002528B0" w:rsidRPr="00AB7259" w:rsidRDefault="002528B0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2268" w:type="dxa"/>
          </w:tcPr>
          <w:p w14:paraId="6BD82C53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</w:tr>
      <w:tr w:rsidR="002528B0" w:rsidRPr="00AB7259" w14:paraId="717E10BD" w14:textId="77777777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4ECAC34C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53B31413" w14:textId="77777777" w:rsidR="002528B0" w:rsidRPr="00AB7259" w:rsidRDefault="002528B0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1815F219" w14:textId="77777777" w:rsidR="002528B0" w:rsidRPr="00AB7259" w:rsidRDefault="002528B0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1CF570B7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EF1E8D6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4967F158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0C5508F1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3544B6C8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824D719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85C95A7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02E5EAA8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</w:tr>
      <w:tr w:rsidR="008A193C" w:rsidRPr="00AB7259" w14:paraId="17C115B3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33A28D4C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7E135C4C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7C8B895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7A5E1866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6DAECF5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3CB297A9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656A2B53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350CEAF1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4B9DE695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03A3C377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C8E5DD5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337FAD23" w14:textId="77777777" w:rsidTr="004D35BE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2A70FBB9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4B75AD11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Liczba uczestników projektu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7C7D3C3D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14:paraId="6B7CF2E8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</w:p>
        </w:tc>
      </w:tr>
      <w:tr w:rsidR="00376930" w:rsidRPr="00AB7259" w14:paraId="62798612" w14:textId="77777777" w:rsidTr="008A193C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14:paraId="4421DF1F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  <w:tr w:rsidR="00376930" w:rsidRPr="00AB7259" w14:paraId="0872523A" w14:textId="77777777" w:rsidTr="008A193C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14:paraId="6B194A43" w14:textId="77777777" w:rsidR="00376930" w:rsidRPr="00AB7259" w:rsidRDefault="00376930" w:rsidP="00AB7259">
            <w:pPr>
              <w:rPr>
                <w:rFonts w:ascii="Arial" w:hAnsi="Arial" w:cs="Arial"/>
                <w:color w:val="FF0000"/>
              </w:rPr>
            </w:pPr>
            <w:r w:rsidRPr="00AB7259">
              <w:rPr>
                <w:rFonts w:ascii="Arial" w:hAnsi="Arial" w:cs="Arial"/>
              </w:rPr>
              <w:t xml:space="preserve">Inne istotne informacje nt. </w:t>
            </w:r>
            <w:r w:rsidR="00194A7D" w:rsidRPr="00AB7259">
              <w:rPr>
                <w:rFonts w:ascii="Arial" w:hAnsi="Arial" w:cs="Arial"/>
              </w:rPr>
              <w:t>osób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14:paraId="4442D17E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FF0000"/>
              </w:rPr>
            </w:pPr>
          </w:p>
          <w:p w14:paraId="526BB101" w14:textId="77777777" w:rsidR="008A193C" w:rsidRPr="00AB7259" w:rsidRDefault="008A193C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24C92CE6" w14:textId="77777777" w:rsidR="00600A44" w:rsidRPr="00AB7259" w:rsidRDefault="00600A44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977"/>
        <w:gridCol w:w="2977"/>
        <w:gridCol w:w="3969"/>
        <w:gridCol w:w="2268"/>
      </w:tblGrid>
      <w:tr w:rsidR="00194A7D" w:rsidRPr="00AB7259" w14:paraId="3B8E5B34" w14:textId="77777777" w:rsidTr="0096663D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14:paraId="54CC456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Grupa docelowa</w:t>
            </w:r>
          </w:p>
        </w:tc>
      </w:tr>
      <w:tr w:rsidR="00194A7D" w:rsidRPr="00AB7259" w14:paraId="5A876AEB" w14:textId="77777777" w:rsidTr="0096663D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14:paraId="5F4D9FDF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Podmioty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3FFB20E1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20291CAD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podmiotów (grupa główna)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43DD08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32755695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podmiotów (podgrupa)</w:t>
            </w:r>
          </w:p>
        </w:tc>
      </w:tr>
      <w:tr w:rsidR="00194A7D" w:rsidRPr="00AB7259" w14:paraId="077B914E" w14:textId="77777777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181D9C9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30CA02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667B49B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vAlign w:val="center"/>
          </w:tcPr>
          <w:p w14:paraId="63887500" w14:textId="77777777" w:rsidR="00194A7D" w:rsidRPr="00AB7259" w:rsidRDefault="00194A7D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2268" w:type="dxa"/>
          </w:tcPr>
          <w:p w14:paraId="04FD60EA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0C36B0D1" w14:textId="77777777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2A821BD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5C725A39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29FC1E1E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481C1D78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9A363C0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56BA65F5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292A0357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4BCEEA09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5BF5356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690EC453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768E936B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</w:tr>
      <w:tr w:rsidR="00194A7D" w:rsidRPr="00AB7259" w14:paraId="15051541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47E64C0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68FFBB8D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35CAF899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  <w:vAlign w:val="center"/>
          </w:tcPr>
          <w:p w14:paraId="46AFE065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4406239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4472D276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7F0D0B5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327919AB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6ADA81C5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5BB15BCD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E1B9D6A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3DEFC12D" w14:textId="77777777" w:rsidTr="00EC4796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0400C26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C2D979F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Liczba uczestników projektu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6C1E71D2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14:paraId="670174EE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</w:tr>
      <w:tr w:rsidR="00194A7D" w:rsidRPr="00AB7259" w14:paraId="7C04DE07" w14:textId="77777777" w:rsidTr="0096663D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14:paraId="31D2B8B6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  <w:tr w:rsidR="00194A7D" w:rsidRPr="00AB7259" w14:paraId="5BE33B0B" w14:textId="77777777" w:rsidTr="0096663D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14:paraId="61C6B06C" w14:textId="77777777" w:rsidR="00194A7D" w:rsidRPr="00AB7259" w:rsidRDefault="00194A7D" w:rsidP="00AB7259">
            <w:pPr>
              <w:rPr>
                <w:rFonts w:ascii="Arial" w:hAnsi="Arial" w:cs="Arial"/>
                <w:color w:val="FF0000"/>
              </w:rPr>
            </w:pPr>
            <w:r w:rsidRPr="00AB7259">
              <w:rPr>
                <w:rFonts w:ascii="Arial" w:hAnsi="Arial" w:cs="Arial"/>
              </w:rPr>
              <w:t>Inne istotne informacje nt. podmiotów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14:paraId="1E6AFF12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  <w:p w14:paraId="09C8153B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375D0132" w14:textId="77777777" w:rsidR="00194A7D" w:rsidRPr="00AB7259" w:rsidRDefault="00194A7D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060399BC" w14:textId="77777777" w:rsidR="00600A44" w:rsidRPr="00AB7259" w:rsidRDefault="00600A44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D42840" w:rsidRPr="00AB7259" w14:paraId="0FFFD776" w14:textId="77777777" w:rsidTr="00E06AF8">
        <w:tc>
          <w:tcPr>
            <w:tcW w:w="14142" w:type="dxa"/>
            <w:shd w:val="clear" w:color="auto" w:fill="F2F2F2"/>
          </w:tcPr>
          <w:p w14:paraId="532D681C" w14:textId="77777777" w:rsidR="00D42840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C</w:t>
            </w:r>
            <w:r w:rsidR="00D42840"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.3. Cel i wskaźniki</w:t>
            </w:r>
          </w:p>
        </w:tc>
      </w:tr>
      <w:tr w:rsidR="00746596" w:rsidRPr="00AB7259" w14:paraId="4EDA3D37" w14:textId="77777777" w:rsidTr="00746596">
        <w:tc>
          <w:tcPr>
            <w:tcW w:w="14142" w:type="dxa"/>
            <w:shd w:val="clear" w:color="auto" w:fill="F2F2F2"/>
          </w:tcPr>
          <w:p w14:paraId="64F982D0" w14:textId="77777777" w:rsidR="00E90854" w:rsidRPr="00AB7259" w:rsidRDefault="00746596" w:rsidP="00AB7259">
            <w:pPr>
              <w:spacing w:after="200"/>
              <w:rPr>
                <w:rFonts w:ascii="Arial" w:hAnsi="Arial" w:cs="Arial"/>
                <w:b/>
              </w:rPr>
            </w:pPr>
            <w:r w:rsidRPr="00AB7259" w:rsidDel="007C5EFF">
              <w:rPr>
                <w:rFonts w:ascii="Arial" w:hAnsi="Arial" w:cs="Arial"/>
                <w:b/>
              </w:rPr>
              <w:lastRenderedPageBreak/>
              <w:t xml:space="preserve">Zgodność projektu z właściwym celem szczegółowym </w:t>
            </w:r>
            <w:r w:rsidRPr="00AB7259">
              <w:rPr>
                <w:rFonts w:ascii="Arial" w:hAnsi="Arial" w:cs="Arial"/>
                <w:b/>
              </w:rPr>
              <w:t>Priorytetu Inwestycyjnego RPO (PI)</w:t>
            </w:r>
            <w:r w:rsidRPr="00AB7259" w:rsidDel="007C5EFF">
              <w:rPr>
                <w:rFonts w:ascii="Arial" w:hAnsi="Arial" w:cs="Arial"/>
                <w:b/>
              </w:rPr>
              <w:t xml:space="preserve"> i planem jego realizacji</w:t>
            </w:r>
            <w:r w:rsidR="00E90854" w:rsidRPr="00AB7259">
              <w:rPr>
                <w:rFonts w:ascii="Arial" w:hAnsi="Arial" w:cs="Arial"/>
                <w:b/>
              </w:rPr>
              <w:t>.</w:t>
            </w:r>
          </w:p>
          <w:p w14:paraId="531C4133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Wskaż cel szczegółowy </w:t>
            </w:r>
            <w:r w:rsidRPr="00AB7259">
              <w:rPr>
                <w:rFonts w:ascii="Arial" w:hAnsi="Arial" w:cs="Arial"/>
                <w:sz w:val="24"/>
                <w:szCs w:val="24"/>
              </w:rPr>
              <w:t>PI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>, do którego osiągnięcia przyczyni się realizacja projektu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FE20FC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cel projektu.</w:t>
            </w:r>
          </w:p>
          <w:p w14:paraId="19444D20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Określ, w jaki sposób mierzona </w:t>
            </w:r>
            <w:r w:rsidRPr="00AB7259">
              <w:rPr>
                <w:rFonts w:ascii="Arial" w:hAnsi="Arial" w:cs="Arial"/>
                <w:sz w:val="24"/>
                <w:szCs w:val="24"/>
              </w:rPr>
              <w:t>będzie realizacja wskazanych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 cel</w:t>
            </w:r>
            <w:r w:rsidRPr="00AB7259">
              <w:rPr>
                <w:rFonts w:ascii="Arial" w:hAnsi="Arial" w:cs="Arial"/>
                <w:sz w:val="24"/>
                <w:szCs w:val="24"/>
              </w:rPr>
              <w:t>ów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ustal wskaźniki </w:t>
            </w:r>
            <w:r w:rsidRPr="00AB7259">
              <w:rPr>
                <w:rFonts w:ascii="Arial" w:hAnsi="Arial" w:cs="Arial"/>
                <w:sz w:val="24"/>
                <w:szCs w:val="24"/>
              </w:rPr>
              <w:t>realizacji celu (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>wskaźniki rezultatu i produktu</w:t>
            </w:r>
            <w:r w:rsidRPr="00AB7259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6C4F758D" w14:textId="77777777" w:rsidR="00746596" w:rsidRPr="00AB7259" w:rsidRDefault="00D5522D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jednostkę miary</w:t>
            </w:r>
            <w:r w:rsidR="00746596" w:rsidRPr="00AB7259" w:rsidDel="007C5EFF">
              <w:rPr>
                <w:rFonts w:ascii="Arial" w:hAnsi="Arial" w:cs="Arial"/>
                <w:sz w:val="24"/>
                <w:szCs w:val="24"/>
              </w:rPr>
              <w:t xml:space="preserve"> wskaźników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="00746596"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5D9384" w14:textId="77777777" w:rsidR="00746596" w:rsidRPr="00AB7259" w:rsidDel="007C5EFF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Określ wartość </w:t>
            </w:r>
            <w:r w:rsidRPr="00AB7259">
              <w:rPr>
                <w:rFonts w:ascii="Arial" w:hAnsi="Arial" w:cs="Arial"/>
                <w:sz w:val="24"/>
                <w:szCs w:val="24"/>
              </w:rPr>
              <w:t>bazową i docelową wskaźników (przy czym wartość bazowa wskazywana jest jedynie w przypadku wskaźników rezultatu).</w:t>
            </w:r>
          </w:p>
          <w:p w14:paraId="03F0FB02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>Określ, w jaki sposób i na jakiej podstawie mierzone będą wskaźniki realizacji celu (ustal źródło weryfikacji/pozyskania danych do pomiaru wskaźnika)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256B3761" w14:textId="77777777" w:rsidR="00206713" w:rsidRPr="00AB7259" w:rsidRDefault="00206713" w:rsidP="00AB7259">
      <w:pPr>
        <w:rPr>
          <w:rFonts w:ascii="Arial" w:hAnsi="Arial" w:cs="Arial"/>
          <w:vanish/>
        </w:rPr>
      </w:pPr>
    </w:p>
    <w:tbl>
      <w:tblPr>
        <w:tblpPr w:leftFromText="141" w:rightFromText="141" w:vertAnchor="text" w:horzAnchor="margin" w:tblpY="-110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9"/>
        <w:gridCol w:w="851"/>
        <w:gridCol w:w="2551"/>
        <w:gridCol w:w="1701"/>
        <w:gridCol w:w="709"/>
        <w:gridCol w:w="47"/>
        <w:gridCol w:w="662"/>
        <w:gridCol w:w="94"/>
        <w:gridCol w:w="756"/>
        <w:gridCol w:w="851"/>
        <w:gridCol w:w="850"/>
        <w:gridCol w:w="851"/>
        <w:gridCol w:w="3582"/>
      </w:tblGrid>
      <w:tr w:rsidR="00600A44" w:rsidRPr="00AB7259" w14:paraId="01701628" w14:textId="77777777" w:rsidTr="00600A44">
        <w:trPr>
          <w:trHeight w:val="419"/>
        </w:trPr>
        <w:tc>
          <w:tcPr>
            <w:tcW w:w="4039" w:type="dxa"/>
            <w:gridSpan w:val="4"/>
            <w:shd w:val="clear" w:color="auto" w:fill="F2F2F2"/>
            <w:vAlign w:val="center"/>
          </w:tcPr>
          <w:p w14:paraId="1D385A42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Cel szczegółowy PI RPO  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14:paraId="15EB5D89" w14:textId="77777777" w:rsidR="00600A44" w:rsidRPr="00AB7259" w:rsidRDefault="00600A44" w:rsidP="00AB7259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600A44" w:rsidRPr="00AB7259" w14:paraId="68DA74C1" w14:textId="77777777" w:rsidTr="00600A44">
        <w:trPr>
          <w:trHeight w:val="417"/>
        </w:trPr>
        <w:tc>
          <w:tcPr>
            <w:tcW w:w="4039" w:type="dxa"/>
            <w:gridSpan w:val="4"/>
            <w:shd w:val="clear" w:color="auto" w:fill="F2F2F2"/>
            <w:vAlign w:val="center"/>
          </w:tcPr>
          <w:p w14:paraId="440EB7A6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Cel projektu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14:paraId="03A84136" w14:textId="77777777" w:rsidR="00600A44" w:rsidRPr="00AB7259" w:rsidRDefault="00600A44" w:rsidP="00AB7259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984CA5" w:rsidRPr="00AB7259" w14:paraId="54EBEF17" w14:textId="77777777" w:rsidTr="00984CA5">
        <w:trPr>
          <w:trHeight w:val="1065"/>
        </w:trPr>
        <w:tc>
          <w:tcPr>
            <w:tcW w:w="637" w:type="dxa"/>
            <w:gridSpan w:val="2"/>
            <w:vMerge w:val="restart"/>
            <w:shd w:val="clear" w:color="auto" w:fill="F2F2F2"/>
            <w:vAlign w:val="center"/>
          </w:tcPr>
          <w:p w14:paraId="1FBDFC89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851" w:type="dxa"/>
            <w:vMerge w:val="restart"/>
            <w:shd w:val="clear" w:color="auto" w:fill="F2F2F2"/>
            <w:vAlign w:val="center"/>
          </w:tcPr>
          <w:p w14:paraId="568DE73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Nie dotyczy</w:t>
            </w:r>
          </w:p>
        </w:tc>
        <w:tc>
          <w:tcPr>
            <w:tcW w:w="2551" w:type="dxa"/>
            <w:vMerge w:val="restart"/>
            <w:shd w:val="clear" w:color="auto" w:fill="F2F2F2"/>
            <w:vAlign w:val="center"/>
          </w:tcPr>
          <w:p w14:paraId="1CECF65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Nazwa wskaźnika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14:paraId="49B31FA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Jednostka miary</w:t>
            </w:r>
          </w:p>
        </w:tc>
        <w:tc>
          <w:tcPr>
            <w:tcW w:w="2268" w:type="dxa"/>
            <w:gridSpan w:val="5"/>
            <w:shd w:val="clear" w:color="auto" w:fill="F2F2F2"/>
            <w:vAlign w:val="center"/>
            <w:hideMark/>
          </w:tcPr>
          <w:p w14:paraId="77D21E69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Wartość bazowa wskaźnika</w:t>
            </w:r>
          </w:p>
        </w:tc>
        <w:tc>
          <w:tcPr>
            <w:tcW w:w="2552" w:type="dxa"/>
            <w:gridSpan w:val="3"/>
            <w:shd w:val="clear" w:color="auto" w:fill="F2F2F2"/>
            <w:vAlign w:val="center"/>
            <w:hideMark/>
          </w:tcPr>
          <w:p w14:paraId="52E58CB1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Wartość docelowa wskaźnika</w:t>
            </w:r>
          </w:p>
        </w:tc>
        <w:tc>
          <w:tcPr>
            <w:tcW w:w="3582" w:type="dxa"/>
            <w:shd w:val="clear" w:color="auto" w:fill="F2F2F2"/>
            <w:vAlign w:val="center"/>
          </w:tcPr>
          <w:p w14:paraId="4B53478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Źródło danych do pomiaru wskaźnika/ Sposób pomiaru wskaźnika</w:t>
            </w:r>
          </w:p>
        </w:tc>
      </w:tr>
      <w:tr w:rsidR="00984CA5" w:rsidRPr="00AB7259" w14:paraId="3E50181A" w14:textId="77777777" w:rsidTr="00984CA5">
        <w:trPr>
          <w:trHeight w:val="315"/>
        </w:trPr>
        <w:tc>
          <w:tcPr>
            <w:tcW w:w="637" w:type="dxa"/>
            <w:gridSpan w:val="2"/>
            <w:vMerge/>
            <w:shd w:val="clear" w:color="auto" w:fill="F2F2F2"/>
            <w:vAlign w:val="center"/>
          </w:tcPr>
          <w:p w14:paraId="7A403884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shd w:val="clear" w:color="auto" w:fill="F2F2F2"/>
            <w:vAlign w:val="center"/>
          </w:tcPr>
          <w:p w14:paraId="0CC52721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551" w:type="dxa"/>
            <w:vMerge/>
            <w:shd w:val="clear" w:color="auto" w:fill="F2F2F2"/>
            <w:vAlign w:val="center"/>
          </w:tcPr>
          <w:p w14:paraId="027AC42E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14:paraId="3AC4CC1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F2F2F2"/>
            <w:vAlign w:val="center"/>
            <w:hideMark/>
          </w:tcPr>
          <w:p w14:paraId="2AD73F3E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</w:t>
            </w:r>
          </w:p>
        </w:tc>
        <w:tc>
          <w:tcPr>
            <w:tcW w:w="709" w:type="dxa"/>
            <w:gridSpan w:val="2"/>
            <w:shd w:val="clear" w:color="auto" w:fill="F2F2F2"/>
            <w:vAlign w:val="center"/>
            <w:hideMark/>
          </w:tcPr>
          <w:p w14:paraId="1EA1FBA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</w:t>
            </w:r>
          </w:p>
        </w:tc>
        <w:tc>
          <w:tcPr>
            <w:tcW w:w="850" w:type="dxa"/>
            <w:gridSpan w:val="2"/>
            <w:shd w:val="clear" w:color="auto" w:fill="F2F2F2"/>
            <w:vAlign w:val="center"/>
            <w:hideMark/>
          </w:tcPr>
          <w:p w14:paraId="4740E0A2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O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14:paraId="1EF676F4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</w:t>
            </w:r>
          </w:p>
        </w:tc>
        <w:tc>
          <w:tcPr>
            <w:tcW w:w="850" w:type="dxa"/>
            <w:shd w:val="clear" w:color="auto" w:fill="F2F2F2"/>
            <w:vAlign w:val="center"/>
            <w:hideMark/>
          </w:tcPr>
          <w:p w14:paraId="703E28C8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14:paraId="1BAF7F10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O</w:t>
            </w:r>
          </w:p>
        </w:tc>
        <w:tc>
          <w:tcPr>
            <w:tcW w:w="3582" w:type="dxa"/>
            <w:shd w:val="clear" w:color="auto" w:fill="D9D9D9"/>
            <w:vAlign w:val="center"/>
          </w:tcPr>
          <w:p w14:paraId="36AA4CC6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20744" w:rsidRPr="00AB7259" w14:paraId="652D25A7" w14:textId="77777777" w:rsidTr="005A3B78">
        <w:trPr>
          <w:trHeight w:val="599"/>
        </w:trPr>
        <w:tc>
          <w:tcPr>
            <w:tcW w:w="14142" w:type="dxa"/>
            <w:gridSpan w:val="14"/>
            <w:shd w:val="clear" w:color="auto" w:fill="F2F2F2"/>
            <w:vAlign w:val="center"/>
          </w:tcPr>
          <w:p w14:paraId="21B984EC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Wskaźniki produktu (kluczowe –  WLWK 2014)</w:t>
            </w:r>
          </w:p>
        </w:tc>
      </w:tr>
      <w:tr w:rsidR="00720744" w:rsidRPr="00AB7259" w14:paraId="6F97CF94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100A624B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9699CED" w14:textId="77777777" w:rsidR="00720744" w:rsidRPr="00AB7259" w:rsidRDefault="00720744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3B62D73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5EFA90A2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D8B7A5B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E1D749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0D10B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48215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734CC8B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720744" w:rsidRPr="00AB7259" w14:paraId="0C0F408B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2E034DDD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FCEDCBE" w14:textId="77777777" w:rsidR="00720744" w:rsidRPr="00AB7259" w:rsidRDefault="00720744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DF74D79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2363FCB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DE3BA12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663575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1D9914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866A5C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1AB19F3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600A44" w:rsidRPr="00AB7259" w14:paraId="320CA6AE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402BCFFD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6BD6FF4A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(kluczowe –  WLWK 2014)</w:t>
            </w:r>
          </w:p>
        </w:tc>
      </w:tr>
      <w:tr w:rsidR="00D753A6" w:rsidRPr="00AB7259" w14:paraId="7DFBF284" w14:textId="77777777" w:rsidTr="00984CA5">
        <w:trPr>
          <w:trHeight w:val="834"/>
        </w:trPr>
        <w:tc>
          <w:tcPr>
            <w:tcW w:w="628" w:type="dxa"/>
            <w:shd w:val="clear" w:color="auto" w:fill="F2F2F2"/>
            <w:vAlign w:val="center"/>
          </w:tcPr>
          <w:p w14:paraId="2A63312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3A61C47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3BAE98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49D3017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14:paraId="5D4AB29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5B2AC64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28C482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14:paraId="5AB7DE9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E4624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9B8A47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146DA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62BF91C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A4897FF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15D185A0" w14:textId="77777777" w:rsidTr="00984CA5">
        <w:trPr>
          <w:trHeight w:val="845"/>
        </w:trPr>
        <w:tc>
          <w:tcPr>
            <w:tcW w:w="628" w:type="dxa"/>
            <w:shd w:val="clear" w:color="auto" w:fill="F2F2F2"/>
            <w:vAlign w:val="center"/>
          </w:tcPr>
          <w:p w14:paraId="4593ACD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D5A6362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A3980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20CB7FC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14:paraId="1CFB1E2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8C0B5A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4406A32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14:paraId="4DAF2D2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63D3E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C65C7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D5A5CF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5746BD9B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4FE4C11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09399B48" w14:textId="77777777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14:paraId="220009EB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76893816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 xml:space="preserve">produktu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(specyficzne dla programu – określone w </w:t>
            </w:r>
            <w:proofErr w:type="spellStart"/>
            <w:r w:rsidRPr="00AB7259">
              <w:rPr>
                <w:rFonts w:ascii="Arial" w:hAnsi="Arial" w:cs="Arial"/>
                <w:b/>
                <w:bCs/>
                <w:color w:val="000000"/>
              </w:rPr>
              <w:t>SzOOP</w:t>
            </w:r>
            <w:proofErr w:type="spellEnd"/>
            <w:r w:rsidRPr="00AB7259">
              <w:rPr>
                <w:rFonts w:ascii="Arial" w:hAnsi="Arial" w:cs="Arial"/>
                <w:b/>
                <w:bCs/>
                <w:color w:val="000000"/>
              </w:rPr>
              <w:t>)</w:t>
            </w:r>
          </w:p>
        </w:tc>
      </w:tr>
      <w:tr w:rsidR="00D753A6" w:rsidRPr="00AB7259" w14:paraId="78D72907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0206D33B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5AE2292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151387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13EF739D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64330DB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A25B2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90DFE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EAAC3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5DD60C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2359653E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714DF73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5711D49E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21690EE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16C2EB02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EBE587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546B33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A1768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4D857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E051CE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75320C5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C0FC085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115A25E5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378DB478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52513B3B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(specyficzne dla programu  – określone w </w:t>
            </w:r>
            <w:proofErr w:type="spellStart"/>
            <w:r w:rsidRPr="00AB7259">
              <w:rPr>
                <w:rFonts w:ascii="Arial" w:hAnsi="Arial" w:cs="Arial"/>
                <w:b/>
                <w:bCs/>
                <w:color w:val="000000"/>
              </w:rPr>
              <w:t>SzOOP</w:t>
            </w:r>
            <w:proofErr w:type="spellEnd"/>
            <w:r w:rsidRPr="00AB7259">
              <w:rPr>
                <w:rFonts w:ascii="Arial" w:hAnsi="Arial" w:cs="Arial"/>
                <w:b/>
                <w:bCs/>
                <w:color w:val="000000"/>
              </w:rPr>
              <w:t>)</w:t>
            </w:r>
          </w:p>
        </w:tc>
      </w:tr>
      <w:tr w:rsidR="00D753A6" w:rsidRPr="00AB7259" w14:paraId="4B23C1AF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4A6C856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04697A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F340C2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AC3EA8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14:paraId="0908D7F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33511A6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496EEA2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1A13B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723D3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A492D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FA1629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3D4F648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29D0D262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03FE4D88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35CA266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272EF58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8D64C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7E5F027F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14:paraId="1DEFBFC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119D99C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66202DC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88C24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92AE6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38B83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2101302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5A0941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C5E2D58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234AE80F" w14:textId="77777777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14:paraId="4DF11599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34D67B74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 xml:space="preserve">produktu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(specyficzne dla projektu –</w:t>
            </w:r>
            <w:r w:rsidR="00483D48" w:rsidRPr="00AB7259">
              <w:rPr>
                <w:rFonts w:ascii="Arial" w:hAnsi="Arial" w:cs="Arial"/>
                <w:b/>
                <w:bCs/>
                <w:color w:val="000000"/>
              </w:rPr>
              <w:t xml:space="preserve"> wskaźniki własne 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nioskodawcy)</w:t>
            </w:r>
          </w:p>
        </w:tc>
      </w:tr>
      <w:tr w:rsidR="00D753A6" w:rsidRPr="00AB7259" w14:paraId="768C851D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0BB555E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6AD393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E78B2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7685339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784DA20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4DA4C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B870F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D19BE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857ACCA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38D6D7FB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07DBB18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12367BF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F3E3FC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21334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6EB8BB93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00EA9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357EB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4C4CF0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3B306E3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C017525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EF7F09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36126067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25289852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216836FE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(specyficzne dla projektu –</w:t>
            </w:r>
            <w:r w:rsidR="00483D48" w:rsidRPr="00AB7259">
              <w:rPr>
                <w:rFonts w:ascii="Arial" w:hAnsi="Arial" w:cs="Arial"/>
                <w:b/>
                <w:bCs/>
                <w:color w:val="000000"/>
              </w:rPr>
              <w:t xml:space="preserve"> wskaźniki własne 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nioskodawcy)</w:t>
            </w:r>
          </w:p>
        </w:tc>
      </w:tr>
      <w:tr w:rsidR="00D753A6" w:rsidRPr="00AB7259" w14:paraId="5E95C01B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7A0916BF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9BA9A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6C980C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B5E17AD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14:paraId="73BF2954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07A1616C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552320E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B258B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026F0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6A0D6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F90E23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442270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8DF037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04F7E34F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31F7A2A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0427A82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06A9E9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5529FBC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14:paraId="1DC6AE77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6A1FCEE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61524B6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24775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03A0F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432BC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7CF42BE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3E45A50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0D98CB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15B87CAE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34D8023A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5DDA2B35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Wskaźniki informacyjne</w:t>
            </w:r>
          </w:p>
        </w:tc>
      </w:tr>
      <w:tr w:rsidR="00D753A6" w:rsidRPr="00AB7259" w14:paraId="03A4ACDA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6193CC5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E12269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5FC05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96337C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3E609E05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1B9B0AE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FDCE4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E05B6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1E784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71F9D03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17B5379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E21F6C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049A6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5ED70D7F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5F87E0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ABFDFF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FEE74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6FBA0F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vAlign w:val="center"/>
            <w:hideMark/>
          </w:tcPr>
          <w:p w14:paraId="1E5B7F4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2E5BD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866F40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668E7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17354A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082543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2E5B6D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21A555B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</w:tbl>
    <w:p w14:paraId="7B2DB92B" w14:textId="77777777" w:rsidR="00600A44" w:rsidRPr="00AB7259" w:rsidRDefault="00600A44" w:rsidP="00AB7259">
      <w:pPr>
        <w:rPr>
          <w:rFonts w:ascii="Arial" w:hAnsi="Arial" w:cs="Arial"/>
        </w:rPr>
      </w:pPr>
    </w:p>
    <w:p w14:paraId="2425A660" w14:textId="77777777" w:rsidR="00127488" w:rsidRPr="00AB7259" w:rsidRDefault="00127488" w:rsidP="00AB7259">
      <w:pPr>
        <w:pStyle w:val="Akapitzlist"/>
        <w:ind w:left="0"/>
        <w:rPr>
          <w:rFonts w:ascii="Arial" w:hAnsi="Arial" w:cs="Arial"/>
          <w:b/>
          <w:vanish/>
          <w:sz w:val="24"/>
          <w:szCs w:val="24"/>
        </w:rPr>
      </w:pPr>
    </w:p>
    <w:p w14:paraId="536C7F2D" w14:textId="77777777" w:rsidR="00376930" w:rsidRPr="00AB7259" w:rsidRDefault="00376930" w:rsidP="00AB7259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097F11" w:rsidRPr="00AB7259" w14:paraId="33A3DE65" w14:textId="77777777" w:rsidTr="00E06AF8">
        <w:tc>
          <w:tcPr>
            <w:tcW w:w="14142" w:type="dxa"/>
            <w:shd w:val="clear" w:color="auto" w:fill="F2F2F2"/>
            <w:vAlign w:val="center"/>
          </w:tcPr>
          <w:p w14:paraId="0457B413" w14:textId="77777777" w:rsidR="00097F11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097F11" w:rsidRPr="00AB7259">
              <w:rPr>
                <w:rFonts w:ascii="Arial" w:hAnsi="Arial" w:cs="Arial"/>
                <w:b/>
                <w:sz w:val="24"/>
                <w:szCs w:val="24"/>
              </w:rPr>
              <w:t>.4. Zadania</w:t>
            </w:r>
          </w:p>
        </w:tc>
      </w:tr>
    </w:tbl>
    <w:p w14:paraId="3097A9F3" w14:textId="77777777" w:rsidR="00376930" w:rsidRPr="00AB7259" w:rsidRDefault="00376930" w:rsidP="00AB7259">
      <w:pPr>
        <w:pStyle w:val="Akapitzlist"/>
        <w:shd w:val="clear" w:color="auto" w:fill="FFFFFF"/>
        <w:spacing w:after="0"/>
        <w:ind w:left="0" w:firstLine="709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7"/>
        <w:gridCol w:w="10383"/>
      </w:tblGrid>
      <w:tr w:rsidR="00E90854" w:rsidRPr="00AB7259" w14:paraId="009484D6" w14:textId="77777777" w:rsidTr="00E06AF8">
        <w:trPr>
          <w:trHeight w:val="339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455FA046" w14:textId="77777777" w:rsidR="00E90854" w:rsidRPr="00AB7259" w:rsidRDefault="00E9085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C.4.A. Rekrutacja</w:t>
            </w:r>
          </w:p>
        </w:tc>
      </w:tr>
      <w:tr w:rsidR="00E90854" w:rsidRPr="00AB7259" w14:paraId="6EA23B9A" w14:textId="77777777" w:rsidTr="00600A44">
        <w:trPr>
          <w:trHeight w:val="425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5CB8AC54" w14:textId="77777777" w:rsidR="00E90854" w:rsidRPr="00AB7259" w:rsidRDefault="00E90854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zrekrutujesz uczestników projektu.</w:t>
            </w:r>
          </w:p>
          <w:p w14:paraId="33B80143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miejsce realizacji rekrutacji.</w:t>
            </w:r>
          </w:p>
          <w:p w14:paraId="3515381D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Przedstaw szczegółowy opis rekrutacji, czyli sposób organizacji działań rekrutacyjnych i ich zakres merytoryczny.</w:t>
            </w:r>
          </w:p>
          <w:p w14:paraId="0A168309" w14:textId="77777777" w:rsidR="0050621B" w:rsidRPr="00AB7259" w:rsidRDefault="0050621B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podział zadań w ramach rekrutacji między lidera a partnera/ów projektu (o ile dotyczy).</w:t>
            </w:r>
          </w:p>
          <w:p w14:paraId="1CADA339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kryteria rekrutacji uczestników projektu.</w:t>
            </w:r>
          </w:p>
          <w:p w14:paraId="4C5B88F7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osoby/podmioty zaangażowane w realizację działań rekrutacyjnych wraz z opisem wymagań dotyczących ich kompetencji/doświadczenia.</w:t>
            </w:r>
          </w:p>
        </w:tc>
      </w:tr>
      <w:tr w:rsidR="00662E39" w:rsidRPr="00AB7259" w14:paraId="3E65DC5B" w14:textId="77777777" w:rsidTr="00662E39">
        <w:trPr>
          <w:trHeight w:val="835"/>
        </w:trPr>
        <w:tc>
          <w:tcPr>
            <w:tcW w:w="1349" w:type="pct"/>
            <w:shd w:val="clear" w:color="auto" w:fill="F2F2F2"/>
            <w:vAlign w:val="center"/>
          </w:tcPr>
          <w:p w14:paraId="60D574E9" w14:textId="77777777" w:rsidR="00662E39" w:rsidRPr="00AB7259" w:rsidRDefault="00662E3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 xml:space="preserve">Nazwa zadania </w:t>
            </w:r>
          </w:p>
        </w:tc>
        <w:tc>
          <w:tcPr>
            <w:tcW w:w="3651" w:type="pct"/>
            <w:shd w:val="clear" w:color="auto" w:fill="F2F2F2"/>
            <w:vAlign w:val="center"/>
          </w:tcPr>
          <w:p w14:paraId="77F2F31F" w14:textId="77777777" w:rsidR="00662E39" w:rsidRPr="00AB7259" w:rsidRDefault="00662E3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Rekrutacja</w:t>
            </w:r>
          </w:p>
        </w:tc>
      </w:tr>
      <w:tr w:rsidR="003871C6" w:rsidRPr="00AB7259" w14:paraId="63E57654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64C35EB5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rekrutacji</w:t>
            </w:r>
          </w:p>
        </w:tc>
        <w:tc>
          <w:tcPr>
            <w:tcW w:w="3651" w:type="pct"/>
            <w:vAlign w:val="center"/>
          </w:tcPr>
          <w:p w14:paraId="361522D1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</w:p>
        </w:tc>
      </w:tr>
      <w:tr w:rsidR="003871C6" w:rsidRPr="00AB7259" w14:paraId="634D6EBB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74F95C83" w14:textId="77777777" w:rsidR="003871C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rekrutacji (sposób organizacji działań, ich zakres merytoryczny)</w:t>
            </w:r>
          </w:p>
        </w:tc>
        <w:tc>
          <w:tcPr>
            <w:tcW w:w="3651" w:type="pct"/>
            <w:vAlign w:val="center"/>
          </w:tcPr>
          <w:p w14:paraId="1D5F124A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115A08C6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2C9DF193" w14:textId="77777777" w:rsidR="00376930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Podział zadań w ramach rekrutacji (lider/partner)</w:t>
            </w:r>
          </w:p>
        </w:tc>
        <w:tc>
          <w:tcPr>
            <w:tcW w:w="3651" w:type="pct"/>
            <w:vAlign w:val="center"/>
          </w:tcPr>
          <w:p w14:paraId="42494E9F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133F3B9A" w14:textId="77777777" w:rsidTr="00E90854">
        <w:trPr>
          <w:trHeight w:val="737"/>
        </w:trPr>
        <w:tc>
          <w:tcPr>
            <w:tcW w:w="1349" w:type="pct"/>
            <w:shd w:val="clear" w:color="auto" w:fill="F2F2F2"/>
            <w:vAlign w:val="center"/>
          </w:tcPr>
          <w:p w14:paraId="460F53B2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Kryteria rekrutacji</w:t>
            </w:r>
          </w:p>
        </w:tc>
        <w:tc>
          <w:tcPr>
            <w:tcW w:w="3651" w:type="pct"/>
            <w:vAlign w:val="center"/>
          </w:tcPr>
          <w:p w14:paraId="550A9D3E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</w:tc>
      </w:tr>
      <w:tr w:rsidR="00376930" w:rsidRPr="00AB7259" w14:paraId="44244D04" w14:textId="77777777" w:rsidTr="005E19C7">
        <w:trPr>
          <w:trHeight w:val="1237"/>
        </w:trPr>
        <w:tc>
          <w:tcPr>
            <w:tcW w:w="1349" w:type="pct"/>
            <w:shd w:val="clear" w:color="auto" w:fill="F2F2F2"/>
            <w:vAlign w:val="center"/>
          </w:tcPr>
          <w:p w14:paraId="7BDE41E2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rekrutacyjnych wraz z opisem wymagań dotyczących ich kompetencji/doświadczenia</w:t>
            </w:r>
          </w:p>
        </w:tc>
        <w:tc>
          <w:tcPr>
            <w:tcW w:w="3651" w:type="pct"/>
            <w:vAlign w:val="center"/>
          </w:tcPr>
          <w:p w14:paraId="18926B1F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3FAB7A9B" w14:textId="77777777" w:rsidR="00D22C0B" w:rsidRPr="00AB7259" w:rsidRDefault="00D22C0B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7796"/>
        <w:gridCol w:w="1733"/>
        <w:gridCol w:w="1527"/>
      </w:tblGrid>
      <w:tr w:rsidR="00E90854" w:rsidRPr="00AB7259" w14:paraId="6BDDF3E0" w14:textId="77777777" w:rsidTr="00E06AF8">
        <w:trPr>
          <w:trHeight w:val="36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14:paraId="308B5238" w14:textId="77777777" w:rsidR="00E90854" w:rsidRPr="00AB7259" w:rsidRDefault="00E9085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C.4.B. Zadania merytoryczne</w:t>
            </w:r>
          </w:p>
        </w:tc>
      </w:tr>
      <w:tr w:rsidR="00E90854" w:rsidRPr="00AB7259" w14:paraId="6A62F03F" w14:textId="77777777" w:rsidTr="00D4430F">
        <w:trPr>
          <w:trHeight w:val="41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14:paraId="3CE1C7CB" w14:textId="77777777" w:rsidR="005C78E7" w:rsidRPr="00AB7259" w:rsidRDefault="00E90854" w:rsidP="00AB7259">
            <w:pPr>
              <w:pStyle w:val="Akapitzli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zrealizujesz zadania merytoryczne w projekcie.</w:t>
            </w:r>
          </w:p>
          <w:p w14:paraId="3CBA947B" w14:textId="77777777" w:rsidR="00E90854" w:rsidRPr="00AB7259" w:rsidRDefault="00E90854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Wskaż chronologicznie zadania merytoryczne planowane w projekcie. </w:t>
            </w:r>
          </w:p>
          <w:p w14:paraId="5CDF1570" w14:textId="77777777" w:rsidR="00E90854" w:rsidRPr="00AB7259" w:rsidRDefault="00E90854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miejsca realizacji zadań merytorycznych.</w:t>
            </w:r>
          </w:p>
          <w:p w14:paraId="754652F5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Opisz zadania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merytoryczne</w:t>
            </w:r>
            <w:r w:rsidRPr="00AB7259">
              <w:rPr>
                <w:rFonts w:ascii="Arial" w:hAnsi="Arial" w:cs="Arial"/>
                <w:sz w:val="24"/>
                <w:szCs w:val="24"/>
              </w:rPr>
              <w:t>, które będą realizowane w projekcie, uwzględniając sposób ich organizacji i zakres merytoryczny.</w:t>
            </w:r>
          </w:p>
          <w:p w14:paraId="25E98913" w14:textId="77777777" w:rsidR="0050621B" w:rsidRPr="00AB7259" w:rsidRDefault="0050621B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Przypisz partnera/ów do zadań merytorycznych, za których wykonanie będą oni odpowiedzialni w ramach projektu i wskaż podział zadań w ramach partnerstwa w danym zadaniu (o ile dotyczy).</w:t>
            </w:r>
          </w:p>
          <w:p w14:paraId="0B3C725A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Wskaż liczbę osób</w:t>
            </w:r>
            <w:r w:rsidR="004C1CB2" w:rsidRPr="00AB7259">
              <w:rPr>
                <w:rFonts w:ascii="Arial" w:hAnsi="Arial" w:cs="Arial"/>
                <w:sz w:val="24"/>
                <w:szCs w:val="24"/>
              </w:rPr>
              <w:t>/podmiotów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obejmowanych wsparciem w zadaniu </w:t>
            </w:r>
            <w:r w:rsidR="00AA095E" w:rsidRPr="00AB7259">
              <w:rPr>
                <w:rFonts w:ascii="Arial" w:hAnsi="Arial" w:cs="Arial"/>
                <w:sz w:val="24"/>
                <w:szCs w:val="24"/>
              </w:rPr>
              <w:t>i/lub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liczbę miejsc szkoleniowych/zajęciowych/przedszkolnych itp. w ramach zadania.</w:t>
            </w:r>
          </w:p>
          <w:p w14:paraId="28FB8F02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Opisz t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>rwałość projektu/</w:t>
            </w:r>
            <w:r w:rsidR="004C1CB2" w:rsidRPr="00AB7259">
              <w:rPr>
                <w:rFonts w:ascii="Arial" w:hAnsi="Arial" w:cs="Arial"/>
                <w:sz w:val="24"/>
                <w:szCs w:val="24"/>
              </w:rPr>
              <w:t>rezultatów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AA0EED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Uzasadnij wybrane formy wsparcia i ich zakres. Uzasadnij potrzebę realizacji działań poza obszarem województwa (poza obszarem objętym RPO, poza krajem, poza UE – tylko CT8 i CT10) oraz określ korzyść, jaką projekt przynosi obszarowi województwa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AA095E" w:rsidRPr="00AB7259">
              <w:rPr>
                <w:rFonts w:ascii="Arial" w:hAnsi="Arial" w:cs="Arial"/>
                <w:sz w:val="24"/>
                <w:szCs w:val="24"/>
              </w:rPr>
              <w:t>o ile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0B73B5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osoby/podmioty odpowiedzialne za realizację zadania. Opisz wymagania odnośnie do ich doświadczenia/kompetencji.</w:t>
            </w:r>
          </w:p>
        </w:tc>
      </w:tr>
      <w:tr w:rsidR="003C6BE5" w:rsidRPr="00AB7259" w14:paraId="20C3C55F" w14:textId="77777777" w:rsidTr="004C1CB2">
        <w:trPr>
          <w:trHeight w:val="835"/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70A786B6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10489" w:type="dxa"/>
            <w:gridSpan w:val="2"/>
            <w:shd w:val="clear" w:color="auto" w:fill="F2F2F2"/>
            <w:vAlign w:val="center"/>
          </w:tcPr>
          <w:p w14:paraId="65E7EE8C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1733" w:type="dxa"/>
            <w:shd w:val="clear" w:color="auto" w:fill="F2F2F2"/>
            <w:vAlign w:val="center"/>
          </w:tcPr>
          <w:p w14:paraId="0DB76992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</w:t>
            </w:r>
            <w:r w:rsidR="004C1CB2" w:rsidRPr="00AB7259">
              <w:rPr>
                <w:rFonts w:ascii="Arial" w:hAnsi="Arial" w:cs="Arial"/>
                <w:b/>
              </w:rPr>
              <w:t>/podmiotów</w:t>
            </w:r>
          </w:p>
        </w:tc>
        <w:tc>
          <w:tcPr>
            <w:tcW w:w="1527" w:type="dxa"/>
            <w:shd w:val="clear" w:color="auto" w:fill="F2F2F2"/>
            <w:vAlign w:val="center"/>
          </w:tcPr>
          <w:p w14:paraId="5059D16B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miejsc</w:t>
            </w:r>
          </w:p>
        </w:tc>
      </w:tr>
      <w:tr w:rsidR="003C6BE5" w:rsidRPr="00AB7259" w14:paraId="5BC0D768" w14:textId="77777777" w:rsidTr="004C1CB2">
        <w:trPr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11779CA4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0489" w:type="dxa"/>
            <w:gridSpan w:val="2"/>
            <w:vAlign w:val="center"/>
          </w:tcPr>
          <w:p w14:paraId="34C0EBDD" w14:textId="77777777" w:rsidR="003C6BE5" w:rsidRPr="00AB7259" w:rsidRDefault="003C6BE5" w:rsidP="00AB7259">
            <w:pPr>
              <w:rPr>
                <w:rFonts w:ascii="Arial" w:hAnsi="Arial" w:cs="Arial"/>
              </w:rPr>
            </w:pPr>
          </w:p>
        </w:tc>
        <w:tc>
          <w:tcPr>
            <w:tcW w:w="1733" w:type="dxa"/>
            <w:vAlign w:val="center"/>
          </w:tcPr>
          <w:p w14:paraId="68253E2C" w14:textId="77777777" w:rsidR="003C6BE5" w:rsidRPr="00AB7259" w:rsidRDefault="003C6BE5" w:rsidP="00AB7259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527" w:type="dxa"/>
            <w:vAlign w:val="center"/>
          </w:tcPr>
          <w:p w14:paraId="77CF035C" w14:textId="77777777" w:rsidR="003C6BE5" w:rsidRPr="00AB7259" w:rsidRDefault="003C6BE5" w:rsidP="00AB7259">
            <w:pPr>
              <w:rPr>
                <w:rFonts w:ascii="Arial" w:hAnsi="Arial" w:cs="Arial"/>
                <w:color w:val="FF0000"/>
              </w:rPr>
            </w:pPr>
          </w:p>
        </w:tc>
      </w:tr>
      <w:tr w:rsidR="003C6BE5" w:rsidRPr="00AB7259" w14:paraId="2DA12E56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0149BB5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01A629F4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5EA415C9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zadania</w:t>
            </w:r>
          </w:p>
          <w:p w14:paraId="57E496F0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  <w:p w14:paraId="777F4F19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6A0A7115" w14:textId="77777777" w:rsidR="003C6BE5" w:rsidRPr="00AB7259" w:rsidRDefault="003C6BE5" w:rsidP="00AB7259">
            <w:pPr>
              <w:rPr>
                <w:rFonts w:ascii="Arial" w:hAnsi="Arial" w:cs="Arial"/>
                <w:i/>
              </w:rPr>
            </w:pPr>
          </w:p>
        </w:tc>
      </w:tr>
      <w:tr w:rsidR="003C6BE5" w:rsidRPr="00AB7259" w14:paraId="26BAC1D0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B7B6ED0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6956E5AC" w14:textId="77777777" w:rsidR="00D4430F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zadania (sposób organizacji działań, ich zakres merytoryczny)</w:t>
            </w:r>
          </w:p>
          <w:p w14:paraId="45B5D598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6BD00773" w14:textId="77777777" w:rsidR="003C6BE5" w:rsidRPr="00AB7259" w:rsidRDefault="003C6BE5" w:rsidP="00AB7259">
            <w:pPr>
              <w:rPr>
                <w:rFonts w:ascii="Arial" w:hAnsi="Arial" w:cs="Arial"/>
                <w:i/>
              </w:rPr>
            </w:pPr>
          </w:p>
        </w:tc>
      </w:tr>
      <w:tr w:rsidR="00376930" w:rsidRPr="00AB7259" w14:paraId="7E5821E9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65AA05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46B24C3C" w14:textId="77777777" w:rsidR="00BB289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Podział zada</w:t>
            </w:r>
            <w:r w:rsidR="001948E1" w:rsidRPr="00AB7259">
              <w:rPr>
                <w:rFonts w:ascii="Arial" w:hAnsi="Arial" w:cs="Arial"/>
                <w:b/>
              </w:rPr>
              <w:t>nia</w:t>
            </w:r>
            <w:r w:rsidRPr="00AB7259">
              <w:rPr>
                <w:rFonts w:ascii="Arial" w:hAnsi="Arial" w:cs="Arial"/>
                <w:b/>
              </w:rPr>
              <w:t xml:space="preserve"> (lider/partner)</w:t>
            </w:r>
          </w:p>
          <w:p w14:paraId="41236C4B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06FE5290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  <w:p w14:paraId="65B2259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23AC8" w:rsidRPr="00AB7259" w14:paraId="6F4F5DF3" w14:textId="77777777" w:rsidTr="00D4430F">
        <w:trPr>
          <w:trHeight w:val="1759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619D99D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</w:p>
          <w:p w14:paraId="78BE1A26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wraz z opisem wymagań dotyczących ich kompetencji/doświadczenia</w:t>
            </w:r>
          </w:p>
          <w:p w14:paraId="2FFE13E6" w14:textId="77777777" w:rsidR="00A23AC8" w:rsidRPr="00AB7259" w:rsidRDefault="00A23AC8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14:paraId="414E2E34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</w:tc>
      </w:tr>
      <w:tr w:rsidR="00432247" w:rsidRPr="00AB7259" w14:paraId="1B9171D8" w14:textId="77777777" w:rsidTr="00D4430F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52D4240B" w14:textId="77777777" w:rsidR="00432247" w:rsidRPr="00AB7259" w:rsidRDefault="00432247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Trwałość projektu/</w:t>
            </w:r>
            <w:r w:rsidR="00D4430F" w:rsidRPr="00AB7259">
              <w:rPr>
                <w:rFonts w:ascii="Arial" w:hAnsi="Arial" w:cs="Arial"/>
                <w:b/>
              </w:rPr>
              <w:t>rezultatów</w:t>
            </w:r>
          </w:p>
        </w:tc>
        <w:tc>
          <w:tcPr>
            <w:tcW w:w="11056" w:type="dxa"/>
            <w:gridSpan w:val="3"/>
            <w:vAlign w:val="center"/>
          </w:tcPr>
          <w:p w14:paraId="2F77A213" w14:textId="77777777" w:rsidR="00432247" w:rsidRPr="00AB7259" w:rsidRDefault="00432247" w:rsidP="00AB7259">
            <w:pPr>
              <w:rPr>
                <w:rFonts w:ascii="Arial" w:hAnsi="Arial" w:cs="Arial"/>
              </w:rPr>
            </w:pPr>
          </w:p>
        </w:tc>
      </w:tr>
      <w:tr w:rsidR="00D4430F" w:rsidRPr="00AB7259" w14:paraId="2CFAA259" w14:textId="77777777" w:rsidTr="00D4430F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C93520" w14:textId="77777777" w:rsidR="00386E6E" w:rsidRPr="00AB7259" w:rsidRDefault="00386E6E" w:rsidP="00AB7259">
            <w:pPr>
              <w:rPr>
                <w:rFonts w:ascii="Arial" w:hAnsi="Arial" w:cs="Arial"/>
                <w:b/>
              </w:rPr>
            </w:pPr>
          </w:p>
          <w:p w14:paraId="0307D54F" w14:textId="77777777" w:rsidR="00D4430F" w:rsidRPr="00AB7259" w:rsidRDefault="00386E6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Uzasadnienie </w:t>
            </w:r>
            <w:r w:rsidR="00B13735" w:rsidRPr="00AB7259">
              <w:rPr>
                <w:rFonts w:ascii="Arial" w:hAnsi="Arial" w:cs="Arial"/>
                <w:b/>
              </w:rPr>
              <w:t xml:space="preserve">dla </w:t>
            </w:r>
            <w:r w:rsidRPr="00AB7259">
              <w:rPr>
                <w:rFonts w:ascii="Arial" w:hAnsi="Arial" w:cs="Arial"/>
                <w:b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14:paraId="5E8EF284" w14:textId="77777777" w:rsidR="00D4430F" w:rsidRPr="00AB7259" w:rsidRDefault="00D4430F" w:rsidP="00AB7259">
            <w:pPr>
              <w:rPr>
                <w:rFonts w:ascii="Arial" w:hAnsi="Arial" w:cs="Arial"/>
                <w:i/>
              </w:rPr>
            </w:pPr>
          </w:p>
        </w:tc>
      </w:tr>
      <w:tr w:rsidR="00D841F3" w:rsidRPr="00AB7259" w14:paraId="1F720B55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330C7F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</w:p>
          <w:p w14:paraId="0F7327A7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Uzasadnienie działań realizowanych poza obszarem województwa</w:t>
            </w:r>
          </w:p>
          <w:p w14:paraId="4FC4D808" w14:textId="77777777" w:rsidR="00D841F3" w:rsidRPr="00AB7259" w:rsidRDefault="00D841F3" w:rsidP="00AB7259">
            <w:pPr>
              <w:rPr>
                <w:rFonts w:ascii="Arial" w:hAnsi="Arial" w:cs="Arial"/>
                <w:iCs/>
              </w:rPr>
            </w:pPr>
          </w:p>
          <w:p w14:paraId="4DA084BF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  <w:p w14:paraId="22116510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105EC9D8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3A084A" w:rsidRPr="00AB7259" w14:paraId="53F33C53" w14:textId="77777777" w:rsidTr="00610D91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52987A1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  <w:p w14:paraId="55451DD4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jednego uczestnika</w:t>
            </w:r>
          </w:p>
          <w:p w14:paraId="57962F0C" w14:textId="77777777" w:rsidR="003A084A" w:rsidRPr="00AB7259" w:rsidRDefault="003A084A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3797C1D1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3A084A" w:rsidRPr="00AB7259" w14:paraId="10D6C5C6" w14:textId="77777777" w:rsidTr="00BB2896">
        <w:trPr>
          <w:trHeight w:val="762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5E2E58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7924B8E9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3A084A" w:rsidRPr="00AB7259" w14:paraId="489993FD" w14:textId="77777777" w:rsidTr="00BB2896">
        <w:trPr>
          <w:trHeight w:val="56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A6DEB9D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  <w:p w14:paraId="05F49FBC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zadania</w:t>
            </w:r>
          </w:p>
          <w:p w14:paraId="14A09D88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70C820A7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</w:tbl>
    <w:p w14:paraId="46CF2B59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661"/>
        <w:gridCol w:w="7686"/>
        <w:gridCol w:w="1701"/>
        <w:gridCol w:w="1669"/>
      </w:tblGrid>
      <w:tr w:rsidR="00CE381C" w:rsidRPr="00AB7259" w14:paraId="203DA002" w14:textId="77777777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14BED864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0347" w:type="dxa"/>
            <w:gridSpan w:val="2"/>
            <w:shd w:val="clear" w:color="auto" w:fill="F2F2F2"/>
            <w:vAlign w:val="center"/>
          </w:tcPr>
          <w:p w14:paraId="78802CBF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684192F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</w:t>
            </w:r>
            <w:r w:rsidR="004C1CB2" w:rsidRPr="00AB7259">
              <w:rPr>
                <w:rFonts w:ascii="Arial" w:hAnsi="Arial" w:cs="Arial"/>
                <w:b/>
              </w:rPr>
              <w:t>/podmiotów</w:t>
            </w:r>
          </w:p>
        </w:tc>
        <w:tc>
          <w:tcPr>
            <w:tcW w:w="1669" w:type="dxa"/>
            <w:shd w:val="clear" w:color="auto" w:fill="F2F2F2"/>
            <w:vAlign w:val="center"/>
          </w:tcPr>
          <w:p w14:paraId="36B03067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miejsc</w:t>
            </w:r>
          </w:p>
        </w:tc>
      </w:tr>
      <w:tr w:rsidR="0060751D" w:rsidRPr="00AB7259" w14:paraId="68CADBA2" w14:textId="77777777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7730363A" w14:textId="77777777" w:rsidR="0060751D" w:rsidRPr="00AB7259" w:rsidRDefault="0060751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0347" w:type="dxa"/>
            <w:gridSpan w:val="2"/>
            <w:shd w:val="clear" w:color="auto" w:fill="FFFFFF"/>
            <w:vAlign w:val="center"/>
          </w:tcPr>
          <w:p w14:paraId="0F9D568B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0DD58F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  <w:tc>
          <w:tcPr>
            <w:tcW w:w="1669" w:type="dxa"/>
            <w:shd w:val="clear" w:color="auto" w:fill="FFFFFF"/>
            <w:vAlign w:val="center"/>
          </w:tcPr>
          <w:p w14:paraId="07C6983C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130B5A4B" w14:textId="77777777" w:rsidTr="00BB2896">
        <w:trPr>
          <w:trHeight w:val="893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4958CBA3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6E891ABB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1CD3751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zadania</w:t>
            </w:r>
          </w:p>
          <w:p w14:paraId="773ECDD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3F6B8194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1A56E7E7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4914E5A1" w14:textId="77777777" w:rsidTr="00BB2896">
        <w:trPr>
          <w:trHeight w:val="10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93ACC3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7D57938C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3C4527B" w14:textId="77777777" w:rsidR="00CE381C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zadania (sposób organizacji działań, ich zakres merytoryczny)</w:t>
            </w:r>
          </w:p>
          <w:p w14:paraId="3D9CEC7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4828320D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79A768DD" w14:textId="77777777" w:rsidTr="00BB2896">
        <w:trPr>
          <w:trHeight w:val="85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41BA2136" w14:textId="77777777" w:rsidR="00CE381C" w:rsidRPr="00AB7259" w:rsidRDefault="00BB2896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Podział zada</w:t>
            </w:r>
            <w:r w:rsidR="001948E1" w:rsidRPr="00AB7259">
              <w:rPr>
                <w:rFonts w:ascii="Arial" w:hAnsi="Arial" w:cs="Arial"/>
                <w:b/>
              </w:rPr>
              <w:t>nia</w:t>
            </w:r>
            <w:r w:rsidRPr="00AB7259">
              <w:rPr>
                <w:rFonts w:ascii="Arial" w:hAnsi="Arial" w:cs="Arial"/>
                <w:b/>
              </w:rPr>
              <w:t xml:space="preserve"> (lider/partner)</w:t>
            </w: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14:paraId="1C98F8A6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  <w:p w14:paraId="3387BE97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3BE5B58C" w14:textId="77777777" w:rsidTr="0096663D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6EE777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07B2796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wraz z opisem wymagań dotyczących ich kompetencji/doświadczenia</w:t>
            </w:r>
          </w:p>
          <w:p w14:paraId="64E82E98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3A5076AE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13F44DAD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6728882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Trwałość projektu/rezultatów</w:t>
            </w:r>
          </w:p>
          <w:p w14:paraId="22EBDC76" w14:textId="77777777" w:rsidR="006B76F9" w:rsidRPr="00AB7259" w:rsidRDefault="006B76F9" w:rsidP="00AB7259">
            <w:pPr>
              <w:rPr>
                <w:rFonts w:ascii="Arial" w:hAnsi="Arial" w:cs="Arial"/>
                <w:b/>
              </w:rPr>
            </w:pPr>
          </w:p>
          <w:p w14:paraId="4D7570CF" w14:textId="77777777" w:rsidR="006B76F9" w:rsidRPr="00AB7259" w:rsidRDefault="006B76F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1056" w:type="dxa"/>
            <w:gridSpan w:val="3"/>
            <w:vAlign w:val="center"/>
          </w:tcPr>
          <w:p w14:paraId="2D759C27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08F075E5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E54A09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FA1AA4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Uzasadnienie </w:t>
            </w:r>
            <w:r w:rsidR="00B13735" w:rsidRPr="00AB7259">
              <w:rPr>
                <w:rFonts w:ascii="Arial" w:hAnsi="Arial" w:cs="Arial"/>
                <w:b/>
              </w:rPr>
              <w:t xml:space="preserve">dla </w:t>
            </w:r>
            <w:r w:rsidRPr="00AB7259">
              <w:rPr>
                <w:rFonts w:ascii="Arial" w:hAnsi="Arial" w:cs="Arial"/>
                <w:b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14:paraId="680E556F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539CB08D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0BE77B4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4A7034C5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Uzasadnienie działań realizowanych poza obszarem województwa</w:t>
            </w:r>
          </w:p>
          <w:p w14:paraId="4DA54055" w14:textId="77777777" w:rsidR="00CE381C" w:rsidRPr="00AB7259" w:rsidRDefault="00CE381C" w:rsidP="00AB7259">
            <w:pPr>
              <w:rPr>
                <w:rFonts w:ascii="Arial" w:hAnsi="Arial" w:cs="Arial"/>
                <w:iCs/>
              </w:rPr>
            </w:pPr>
          </w:p>
          <w:p w14:paraId="57A1E3C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  <w:p w14:paraId="78AB4C02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5E8FF451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5D8081DF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D2DE4FE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4B6C0F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jednego uczestnika</w:t>
            </w:r>
          </w:p>
          <w:p w14:paraId="12156B4C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5AC1F27D" w14:textId="77777777" w:rsidR="00CE381C" w:rsidRPr="00AB7259" w:rsidRDefault="00CE381C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CE381C" w:rsidRPr="00AB7259" w14:paraId="6248AEF2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03276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620B304C" w14:textId="77777777" w:rsidR="00CE381C" w:rsidRPr="00AB7259" w:rsidRDefault="00CE381C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BB2896" w:rsidRPr="00AB7259" w14:paraId="24D9BAE7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96C63DE" w14:textId="77777777" w:rsidR="00BB289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zadania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6E3FE8FA" w14:textId="77777777" w:rsidR="00BB2896" w:rsidRPr="00AB7259" w:rsidRDefault="00BB2896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</w:tbl>
    <w:p w14:paraId="4FE401F7" w14:textId="77777777" w:rsidR="00CE381C" w:rsidRPr="00AB7259" w:rsidRDefault="00CE381C" w:rsidP="00AB7259">
      <w:pPr>
        <w:rPr>
          <w:rFonts w:ascii="Arial" w:hAnsi="Arial" w:cs="Arial"/>
        </w:rPr>
      </w:pPr>
    </w:p>
    <w:p w14:paraId="792C3698" w14:textId="77777777" w:rsidR="00376930" w:rsidRPr="00AB7259" w:rsidRDefault="00376930" w:rsidP="00AB7259">
      <w:pPr>
        <w:rPr>
          <w:rFonts w:ascii="Arial" w:hAnsi="Arial" w:cs="Arial"/>
        </w:rPr>
      </w:pPr>
    </w:p>
    <w:p w14:paraId="30376B91" w14:textId="77777777" w:rsidR="004F3374" w:rsidRPr="00AB7259" w:rsidRDefault="004F337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3652"/>
        <w:gridCol w:w="10631"/>
      </w:tblGrid>
      <w:tr w:rsidR="005C78E7" w:rsidRPr="00AB7259" w14:paraId="3158B594" w14:textId="77777777" w:rsidTr="00DB5CCF">
        <w:trPr>
          <w:trHeight w:val="30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59266760" w14:textId="77777777" w:rsidR="005C78E7" w:rsidRPr="00AB7259" w:rsidRDefault="005C78E7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>C.4.C. Zarządzanie projektem</w:t>
            </w:r>
          </w:p>
        </w:tc>
      </w:tr>
      <w:tr w:rsidR="005C78E7" w:rsidRPr="00AB7259" w14:paraId="6DADDC54" w14:textId="77777777" w:rsidTr="00DB5CCF">
        <w:trPr>
          <w:trHeight w:val="279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333AB13A" w14:textId="77777777" w:rsidR="005C78E7" w:rsidRPr="00AB7259" w:rsidRDefault="005C78E7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projekt będzie zarządzany z wyszczególnieniem stanowisk/osób w projekcie, ich kompetencji i przypisanych im zakresów czynności.</w:t>
            </w:r>
          </w:p>
        </w:tc>
      </w:tr>
      <w:tr w:rsidR="00376930" w:rsidRPr="00AB7259" w14:paraId="6EE4D6FB" w14:textId="77777777" w:rsidTr="00DB5CCF">
        <w:trPr>
          <w:trHeight w:val="737"/>
        </w:trPr>
        <w:tc>
          <w:tcPr>
            <w:tcW w:w="3652" w:type="dxa"/>
            <w:shd w:val="clear" w:color="auto" w:fill="F2F2F2"/>
            <w:vAlign w:val="center"/>
          </w:tcPr>
          <w:p w14:paraId="41EA6FB0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Sposób zarządzania projektem</w:t>
            </w:r>
          </w:p>
        </w:tc>
        <w:tc>
          <w:tcPr>
            <w:tcW w:w="10631" w:type="dxa"/>
            <w:shd w:val="clear" w:color="auto" w:fill="FFFFFF"/>
            <w:vAlign w:val="center"/>
          </w:tcPr>
          <w:p w14:paraId="59CB7F70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5C185F95" w14:textId="77777777" w:rsidR="000F1A27" w:rsidRPr="00AB7259" w:rsidRDefault="000F1A27" w:rsidP="00AB7259">
      <w:pPr>
        <w:rPr>
          <w:rFonts w:ascii="Arial" w:hAnsi="Arial" w:cs="Arial"/>
          <w:b/>
        </w:rPr>
      </w:pPr>
    </w:p>
    <w:p w14:paraId="2E17AF79" w14:textId="77777777" w:rsidR="00610D91" w:rsidRPr="00AB7259" w:rsidRDefault="00610D91" w:rsidP="00AB7259">
      <w:pPr>
        <w:rPr>
          <w:rFonts w:ascii="Arial" w:hAnsi="Arial" w:cs="Arial"/>
          <w:vanish/>
        </w:rPr>
      </w:pPr>
    </w:p>
    <w:tbl>
      <w:tblPr>
        <w:tblW w:w="1432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8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75"/>
        <w:gridCol w:w="267"/>
        <w:gridCol w:w="331"/>
      </w:tblGrid>
      <w:tr w:rsidR="00DB5CCF" w:rsidRPr="00AB7259" w14:paraId="479D51C7" w14:textId="77777777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14:paraId="5DB36E5A" w14:textId="77777777" w:rsidR="00DB5CCF" w:rsidRPr="00AB7259" w:rsidRDefault="00BF7DD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</w:rPr>
              <w:t>C.4.D</w:t>
            </w:r>
            <w:r w:rsidR="00DB5CCF" w:rsidRPr="00AB7259">
              <w:rPr>
                <w:rFonts w:ascii="Arial" w:hAnsi="Arial" w:cs="Arial"/>
                <w:b/>
              </w:rPr>
              <w:t>. Harmonogram projektu</w:t>
            </w:r>
          </w:p>
        </w:tc>
      </w:tr>
      <w:tr w:rsidR="00DB5CCF" w:rsidRPr="00AB7259" w14:paraId="07D3B08C" w14:textId="77777777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14:paraId="79572C63" w14:textId="77777777" w:rsidR="00DB5CCF" w:rsidRPr="00AB7259" w:rsidRDefault="00DB5CCF" w:rsidP="00AB7259">
            <w:pPr>
              <w:spacing w:after="200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Zaplanuj harmonogram realizacji projektu.</w:t>
            </w:r>
          </w:p>
          <w:p w14:paraId="204EBDCA" w14:textId="77777777" w:rsidR="00DB5CCF" w:rsidRPr="00AB7259" w:rsidRDefault="00DB5CCF" w:rsidP="00AB7259">
            <w:pPr>
              <w:numPr>
                <w:ilvl w:val="0"/>
                <w:numId w:val="27"/>
              </w:numPr>
              <w:ind w:left="714" w:hanging="357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</w:rPr>
              <w:t>Określ nazwy i terminy realizacji kluczowych etapów poszczególnych zadań w projekcie.</w:t>
            </w:r>
          </w:p>
        </w:tc>
      </w:tr>
      <w:tr w:rsidR="009412B0" w:rsidRPr="00AB7259" w14:paraId="6F3FBD61" w14:textId="77777777" w:rsidTr="00C26DBC">
        <w:trPr>
          <w:trHeight w:val="312"/>
          <w:jc w:val="center"/>
        </w:trPr>
        <w:tc>
          <w:tcPr>
            <w:tcW w:w="5978" w:type="dxa"/>
            <w:shd w:val="clear" w:color="auto" w:fill="F2F2F2" w:themeFill="background1" w:themeFillShade="F2"/>
            <w:vAlign w:val="center"/>
          </w:tcPr>
          <w:p w14:paraId="5F28AD3F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Rok</w:t>
            </w:r>
          </w:p>
        </w:tc>
        <w:tc>
          <w:tcPr>
            <w:tcW w:w="3565" w:type="dxa"/>
            <w:gridSpan w:val="12"/>
            <w:shd w:val="clear" w:color="auto" w:fill="F2F2F2" w:themeFill="background1" w:themeFillShade="F2"/>
            <w:vAlign w:val="bottom"/>
          </w:tcPr>
          <w:p w14:paraId="368B212E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1284ACA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06DFDBA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54F99757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062FB50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412B0" w:rsidRPr="00AB7259" w14:paraId="6CB628B7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7B51202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Kwartał</w:t>
            </w:r>
          </w:p>
        </w:tc>
        <w:tc>
          <w:tcPr>
            <w:tcW w:w="3565" w:type="dxa"/>
            <w:gridSpan w:val="12"/>
            <w:shd w:val="clear" w:color="auto" w:fill="F2F2F2"/>
            <w:vAlign w:val="bottom"/>
          </w:tcPr>
          <w:p w14:paraId="724B8A5A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3" w:type="dxa"/>
            <w:shd w:val="clear" w:color="auto" w:fill="F2F2F2"/>
            <w:vAlign w:val="bottom"/>
          </w:tcPr>
          <w:p w14:paraId="5707873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6DB582B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37D247E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191C6FE9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72FE0A1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16D538DF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CF37EE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74575C9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568831C6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1EA4AD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4456EF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06BE2225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47308BF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2C75F76B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67" w:type="dxa"/>
            <w:shd w:val="clear" w:color="auto" w:fill="F2F2F2"/>
            <w:vAlign w:val="bottom"/>
          </w:tcPr>
          <w:p w14:paraId="44A18D4D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31" w:type="dxa"/>
            <w:shd w:val="clear" w:color="auto" w:fill="F2F2F2"/>
            <w:vAlign w:val="bottom"/>
          </w:tcPr>
          <w:p w14:paraId="04B69D1E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0D91" w:rsidRPr="00AB7259" w14:paraId="54DC017A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2344E3C0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Miesiąc</w:t>
            </w:r>
          </w:p>
        </w:tc>
        <w:tc>
          <w:tcPr>
            <w:tcW w:w="300" w:type="dxa"/>
            <w:shd w:val="clear" w:color="auto" w:fill="F2F2F2"/>
            <w:vAlign w:val="bottom"/>
          </w:tcPr>
          <w:p w14:paraId="24E20C8D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F0841DC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AD3571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28C0A961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22EC589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75CBD5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1BD8584D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5C03419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99B90C7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700DF922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631B7B32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30521218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84" w:type="dxa"/>
            <w:gridSpan w:val="16"/>
            <w:shd w:val="clear" w:color="auto" w:fill="F2F2F2"/>
            <w:vAlign w:val="bottom"/>
          </w:tcPr>
          <w:p w14:paraId="578CEFE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412B0" w:rsidRPr="00AB7259" w14:paraId="40742D4D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173184A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Rekrutacja</w:t>
            </w:r>
          </w:p>
        </w:tc>
        <w:tc>
          <w:tcPr>
            <w:tcW w:w="300" w:type="dxa"/>
            <w:vAlign w:val="bottom"/>
          </w:tcPr>
          <w:p w14:paraId="61B9F02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53DDB1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210A9E35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F64081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B97DE22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7C318E86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1435922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634DC8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4FCF24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6E728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D1C6F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6F3B87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EF8E84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DF2C77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5DB603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C06461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7BBB7B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784061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EEB01B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8AE97E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5D05AC5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B16D8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AC3D1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5536AD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C360EF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0E842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393E2BF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2129176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00F381E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43FABD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0535C8B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7B6203B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7A36AC78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1E8381FD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61E8D45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4D1E590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04AF8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1AEAA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EA80F8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067D32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A1C72B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069673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6A889A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AB6D1F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A1F7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A9927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508D543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8E549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F41AD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59DBD5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F748CC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549FC5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262A97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E0B15F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A575EC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4DAF5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4F13505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2FF232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68C36642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18CC52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717BD2A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64CB2C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7748D89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0D668E8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277592B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7A484F7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6D8DB00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FA5D9A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89B93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37BC8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EC4F33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4B425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7E0AD9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13D2C0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2CE5F1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2237DD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6A000E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34E907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8088E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B4AE9B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3F5007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1F15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89B7F6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0743D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663A8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84BBB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7C692EA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6A30AF5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7C64DA70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2B36E10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73635DF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4619F00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6C1A2810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427FE0C1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EDE182A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6951EB1B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06B5619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6CF4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DBAB0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B3C312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F37C08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8E1B6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627681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0D1505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904CB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812785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179F436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3E976D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E803D2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8B75D2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D7DAC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59778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84B42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A50394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2B2265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775D7B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2EE2120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1D9678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2E4D0EE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441CF05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14:paraId="253C80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D294B0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5430E93E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7370E036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4C567F03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2D53789F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7647402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67420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FFEB2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91FE8A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82E17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B43B8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010E03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277C69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80AC3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FEFAA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85DD6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2FCCC0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2BAB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016950C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04C9C3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611AD1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F2B339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767CE1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245A7A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E1E913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35B667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19EA5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5E25F30F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5D42BA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6408B5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3D237A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529AF4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B37381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6F0A9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EF62D0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52A4E2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304AAC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519274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104C07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E58376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95217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D54B7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606B04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9A6273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63BD12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FD4CE3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1F8F60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702DB0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399AB1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6946058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E4FA4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6697C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AD92F2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08F34CD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8D824E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170DA13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00EEA46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2E97D0DA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70EA79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6E31695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78A315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2370792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CE589B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CE202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575D09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3D014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0A70FC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4154E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769B0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126574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6EE07D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4AEC76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24722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13C947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C197A7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287B24A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391DC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537A38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28A064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420AD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49A1B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15BF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8604E4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61A76C7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EF8919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50F6BDA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24D5868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7868B642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1133F7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11B6BE6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2AB2649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8C97D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4E800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35A1CD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310A9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1523E2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B2681E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F5370B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F18BE1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340E0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AF83DC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06657C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14243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61FFB7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3FFD20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829851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BE4FF0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B17B63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7B6F2C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08D04C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CFE090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8AC782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B8A55B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5066C3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272A96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23D91D4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B44C5E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6D60469A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6424FA8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14:paraId="79AC3DA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FC5E8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4662ABB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6218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85EF0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D3D51E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47B67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D3210E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4BF227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3992F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6C220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06B2D6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AB9FC5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C11B4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E3ADD4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3478AB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AA06DF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7A8338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ACE0A8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D779F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138BBD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88A92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723143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7CB420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BB1857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459645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046C50F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4A6A5C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5023B0DC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21816A9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7CE4262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798C8E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B60809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03100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DC20E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1E8305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3943AD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8A17EB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68789C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8BC5EF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94303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90AFCA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58AAB5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3DC16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D533EA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D98A9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4A3AD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64DF3E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9375A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F158E7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9073C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5A424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10F68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6CFB75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9B8A9C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C56A4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530097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8D3CB1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0C810B88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0444D0E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5F0ECD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5EA33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4D5A55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335E4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58955A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0A7037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23DB1D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3DD7B3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2CD10E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00F18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E1AC7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46BE6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A678FF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20B081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C4242E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50C9A7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F8F84D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FE8781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452C19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5DAD95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7D18E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D46CE3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06338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97D68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B101A2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3C7CFB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237863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C9CF57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4D9F2B5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4DA4103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2A0EBD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279BE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6394D51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FBF3F2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6E586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E71D1B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F8873B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0CBF98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C30F69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71591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074D8A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DA9133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A53829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0C6CC7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9F3F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9515A5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104A8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AB5CDD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BA6DA7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B170E6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E8F2CE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5B9697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0FB6C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6E39AC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74B59DC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671F0A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0C2ABE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ECF31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6E4FBE0A" w14:textId="77777777" w:rsidR="00C01A18" w:rsidRPr="00AB7259" w:rsidRDefault="00C01A18" w:rsidP="00AB7259">
      <w:pPr>
        <w:rPr>
          <w:rFonts w:ascii="Arial" w:hAnsi="Arial" w:cs="Arial"/>
          <w:b/>
        </w:rPr>
      </w:pPr>
    </w:p>
    <w:p w14:paraId="043A805F" w14:textId="77777777" w:rsidR="00C01A18" w:rsidRPr="00AB7259" w:rsidRDefault="00C01A18" w:rsidP="00AB7259">
      <w:pPr>
        <w:rPr>
          <w:rFonts w:ascii="Arial" w:hAnsi="Arial" w:cs="Arial"/>
          <w:b/>
        </w:rPr>
      </w:pPr>
    </w:p>
    <w:tbl>
      <w:tblPr>
        <w:tblW w:w="50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4616"/>
        <w:gridCol w:w="1775"/>
        <w:gridCol w:w="1861"/>
        <w:gridCol w:w="1219"/>
        <w:gridCol w:w="4334"/>
        <w:gridCol w:w="100"/>
      </w:tblGrid>
      <w:tr w:rsidR="00E13916" w:rsidRPr="00AB7259" w14:paraId="73322D9E" w14:textId="77777777" w:rsidTr="00DB5CCF">
        <w:trPr>
          <w:cantSplit/>
          <w:trHeight w:val="299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35B5E01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C.4.E. Kwoty ryczałtowe</w:t>
            </w:r>
          </w:p>
        </w:tc>
      </w:tr>
      <w:tr w:rsidR="00E13916" w:rsidRPr="00AB7259" w14:paraId="189E1E93" w14:textId="77777777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4965" w:type="pct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70CFDC2" w14:textId="77777777" w:rsidR="00E13916" w:rsidRPr="00AB7259" w:rsidRDefault="00E13916" w:rsidP="00AB7259">
            <w:pPr>
              <w:pStyle w:val="Akapitzli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lastRenderedPageBreak/>
              <w:t>Wskaż zadania</w:t>
            </w:r>
            <w:r w:rsidR="00E16264" w:rsidRPr="00AB7259">
              <w:rPr>
                <w:rFonts w:ascii="Arial" w:hAnsi="Arial" w:cs="Arial"/>
                <w:b/>
                <w:sz w:val="24"/>
                <w:szCs w:val="24"/>
              </w:rPr>
              <w:t xml:space="preserve"> merytoryczne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 rozliczane kwotami ryczałtowymi.</w:t>
            </w:r>
          </w:p>
          <w:p w14:paraId="786FE2F3" w14:textId="77777777" w:rsidR="00E13916" w:rsidRPr="00AB7259" w:rsidRDefault="00E13916" w:rsidP="00AB7259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kwoty ryczałtowe, które będą realizowane w projekcie i wskaż, których zadań</w:t>
            </w:r>
            <w:r w:rsidR="00E16264" w:rsidRPr="00AB7259">
              <w:rPr>
                <w:rFonts w:ascii="Arial" w:hAnsi="Arial" w:cs="Arial"/>
                <w:sz w:val="24"/>
                <w:szCs w:val="24"/>
              </w:rPr>
              <w:t xml:space="preserve"> merytorycznych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dotyczą.</w:t>
            </w:r>
          </w:p>
          <w:p w14:paraId="77627E8F" w14:textId="77777777" w:rsidR="00E13916" w:rsidRPr="00AB7259" w:rsidRDefault="00E13916" w:rsidP="00AB7259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wskaźniki produktu i</w:t>
            </w:r>
            <w:r w:rsidR="00F1054F" w:rsidRPr="00AB7259">
              <w:rPr>
                <w:rFonts w:ascii="Arial" w:hAnsi="Arial" w:cs="Arial"/>
                <w:sz w:val="24"/>
                <w:szCs w:val="24"/>
              </w:rPr>
              <w:t>/lub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rezultatu, które będą wytworzone w ramach realizacji poszczególnych kwot ryczałtowych oraz dokumenty potwierdzające realizację wskaźników.</w:t>
            </w:r>
          </w:p>
        </w:tc>
      </w:tr>
      <w:tr w:rsidR="00E13916" w:rsidRPr="00AB7259" w14:paraId="1AF6E67B" w14:textId="77777777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1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507B32A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Nr</w:t>
            </w:r>
          </w:p>
          <w:p w14:paraId="137109DC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6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293E7DA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  <w:r w:rsidR="00210659" w:rsidRPr="00AB7259">
              <w:rPr>
                <w:rFonts w:ascii="Arial" w:hAnsi="Arial" w:cs="Arial"/>
                <w:b/>
              </w:rPr>
              <w:t xml:space="preserve"> </w:t>
            </w:r>
            <w:r w:rsidR="00210659" w:rsidRPr="00AB7259">
              <w:rPr>
                <w:rFonts w:ascii="Arial" w:hAnsi="Arial" w:cs="Arial"/>
                <w:b/>
                <w:shd w:val="clear" w:color="auto" w:fill="F2F2F2"/>
              </w:rPr>
              <w:t>merytorycznego</w:t>
            </w:r>
          </w:p>
        </w:tc>
        <w:tc>
          <w:tcPr>
            <w:tcW w:w="170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F329979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Wskaźnik</w:t>
            </w:r>
            <w:r w:rsidR="00C10EA9" w:rsidRPr="00AB7259">
              <w:rPr>
                <w:rFonts w:ascii="Arial" w:hAnsi="Arial" w:cs="Arial"/>
                <w:b/>
                <w:shd w:val="clear" w:color="auto" w:fill="F2F2F2"/>
              </w:rPr>
              <w:t>/i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</w:rPr>
              <w:br/>
              <w:t>dla rozliczenia kwoty ryczałtowej</w:t>
            </w:r>
          </w:p>
        </w:tc>
        <w:tc>
          <w:tcPr>
            <w:tcW w:w="152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336736D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Dokumenty potwierdzające realizację wskaźników</w:t>
            </w:r>
          </w:p>
        </w:tc>
      </w:tr>
      <w:tr w:rsidR="0096663D" w:rsidRPr="00AB7259" w14:paraId="56C0FEC1" w14:textId="77777777" w:rsidTr="00DB5CCF">
        <w:trPr>
          <w:gridAfter w:val="1"/>
          <w:wAfter w:w="35" w:type="pct"/>
          <w:cantSplit/>
          <w:trHeight w:val="508"/>
          <w:jc w:val="center"/>
        </w:trPr>
        <w:tc>
          <w:tcPr>
            <w:tcW w:w="1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CF4B3E9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2A6A01A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D58D099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3475E8B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Jednostka </w:t>
            </w:r>
            <w:r w:rsidR="000F7A22" w:rsidRPr="00AB7259">
              <w:rPr>
                <w:rFonts w:ascii="Arial" w:hAnsi="Arial" w:cs="Arial"/>
                <w:b/>
              </w:rPr>
              <w:t>miary</w:t>
            </w: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402AFC5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Wartość docelowa</w:t>
            </w:r>
          </w:p>
        </w:tc>
        <w:tc>
          <w:tcPr>
            <w:tcW w:w="152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</w:tcPr>
          <w:p w14:paraId="561DF807" w14:textId="77777777" w:rsidR="0096663D" w:rsidRPr="00AB7259" w:rsidRDefault="0096663D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6663D" w:rsidRPr="00AB7259" w14:paraId="6093AA0F" w14:textId="77777777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4FA26A0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A8B346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F25488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8A19F8C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B72BC44" w14:textId="77777777" w:rsidR="0096663D" w:rsidRPr="00AB7259" w:rsidRDefault="0096663D" w:rsidP="00AB7259">
            <w:pPr>
              <w:rPr>
                <w:rFonts w:ascii="Arial" w:hAnsi="Arial" w:cs="Arial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D4097" w14:textId="77777777" w:rsidR="0096663D" w:rsidRPr="00AB7259" w:rsidRDefault="0096663D" w:rsidP="00AB7259">
            <w:pPr>
              <w:rPr>
                <w:rFonts w:ascii="Arial" w:hAnsi="Arial" w:cs="Arial"/>
                <w:i/>
              </w:rPr>
            </w:pPr>
          </w:p>
        </w:tc>
      </w:tr>
      <w:tr w:rsidR="0096663D" w:rsidRPr="00AB7259" w14:paraId="0E59E0F9" w14:textId="77777777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BEFED0C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…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65B8E7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Cs/>
                <w:i/>
              </w:rPr>
              <w:t>…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73640F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Cs/>
                <w:i/>
              </w:rPr>
              <w:t>…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8D2941B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1887EA4" w14:textId="77777777" w:rsidR="0096663D" w:rsidRPr="00AB7259" w:rsidRDefault="0096663D" w:rsidP="00AB7259">
            <w:pPr>
              <w:rPr>
                <w:rFonts w:ascii="Arial" w:hAnsi="Arial" w:cs="Arial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6F2136" w14:textId="77777777" w:rsidR="0096663D" w:rsidRPr="00AB7259" w:rsidRDefault="0096663D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i/>
              </w:rPr>
              <w:t>…</w:t>
            </w:r>
          </w:p>
        </w:tc>
      </w:tr>
    </w:tbl>
    <w:p w14:paraId="29186775" w14:textId="77777777" w:rsidR="00E13916" w:rsidRPr="00AB7259" w:rsidRDefault="00E13916" w:rsidP="00AB7259">
      <w:pPr>
        <w:rPr>
          <w:rFonts w:ascii="Arial" w:hAnsi="Arial" w:cs="Arial"/>
          <w:b/>
        </w:rPr>
      </w:pPr>
    </w:p>
    <w:p w14:paraId="2845B36B" w14:textId="77777777" w:rsidR="00376930" w:rsidRPr="00AB7259" w:rsidRDefault="00376930" w:rsidP="00AB7259">
      <w:pPr>
        <w:rPr>
          <w:rFonts w:ascii="Arial" w:hAnsi="Arial" w:cs="Arial"/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6"/>
      </w:tblGrid>
      <w:tr w:rsidR="004256F1" w:rsidRPr="00AB7259" w14:paraId="5EB9A0CC" w14:textId="77777777" w:rsidTr="00E06AF8">
        <w:tc>
          <w:tcPr>
            <w:tcW w:w="14176" w:type="dxa"/>
            <w:shd w:val="clear" w:color="auto" w:fill="F2F2F2"/>
            <w:vAlign w:val="center"/>
          </w:tcPr>
          <w:p w14:paraId="1500E764" w14:textId="77777777" w:rsidR="004256F1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 xml:space="preserve">.5. Potencjał i doświadczenie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>odawcy i partner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>ów</w:t>
            </w:r>
          </w:p>
        </w:tc>
      </w:tr>
    </w:tbl>
    <w:p w14:paraId="125A982A" w14:textId="77777777" w:rsidR="00376930" w:rsidRPr="00AB7259" w:rsidRDefault="00600A44" w:rsidP="00AB7259">
      <w:pPr>
        <w:pStyle w:val="Akapitzlist"/>
        <w:shd w:val="clear" w:color="auto" w:fill="FFFFFF"/>
        <w:tabs>
          <w:tab w:val="left" w:pos="3120"/>
        </w:tabs>
        <w:spacing w:after="0"/>
        <w:ind w:left="0"/>
        <w:rPr>
          <w:rFonts w:ascii="Arial" w:hAnsi="Arial" w:cs="Arial"/>
          <w:sz w:val="24"/>
          <w:szCs w:val="24"/>
        </w:rPr>
      </w:pPr>
      <w:r w:rsidRPr="00AB7259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2C647C" w:rsidRPr="00AB7259" w14:paraId="786141D7" w14:textId="77777777" w:rsidTr="00E06AF8">
        <w:tc>
          <w:tcPr>
            <w:tcW w:w="14142" w:type="dxa"/>
            <w:shd w:val="clear" w:color="auto" w:fill="F2F2F2"/>
          </w:tcPr>
          <w:p w14:paraId="388C45DF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>C.5.A. Doświadczenie</w:t>
            </w:r>
          </w:p>
        </w:tc>
      </w:tr>
      <w:tr w:rsidR="002C647C" w:rsidRPr="00AB7259" w14:paraId="02D8764F" w14:textId="77777777" w:rsidTr="002C647C">
        <w:tc>
          <w:tcPr>
            <w:tcW w:w="14142" w:type="dxa"/>
            <w:shd w:val="clear" w:color="auto" w:fill="F2F2F2"/>
          </w:tcPr>
          <w:p w14:paraId="4627E066" w14:textId="77777777" w:rsidR="002C647C" w:rsidRPr="00AB7259" w:rsidRDefault="002C647C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 xml:space="preserve">Opisz działania </w:t>
            </w:r>
            <w:r w:rsidR="00483D48" w:rsidRPr="00AB7259">
              <w:rPr>
                <w:rFonts w:ascii="Arial" w:hAnsi="Arial" w:cs="Arial"/>
                <w:b/>
              </w:rPr>
              <w:t>wnioskodawcy i/lub p</w:t>
            </w:r>
            <w:r w:rsidRPr="00AB7259">
              <w:rPr>
                <w:rFonts w:ascii="Arial" w:hAnsi="Arial" w:cs="Arial"/>
                <w:b/>
              </w:rPr>
              <w:t>artner</w:t>
            </w:r>
            <w:r w:rsidR="00483D48" w:rsidRPr="00AB7259">
              <w:rPr>
                <w:rFonts w:ascii="Arial" w:hAnsi="Arial" w:cs="Arial"/>
                <w:b/>
              </w:rPr>
              <w:t>a/</w:t>
            </w:r>
            <w:r w:rsidRPr="00AB7259">
              <w:rPr>
                <w:rFonts w:ascii="Arial" w:hAnsi="Arial" w:cs="Arial"/>
                <w:b/>
              </w:rPr>
              <w:t>ów zrealizowane w obszarze tematycznym, którego dotyczy realizowany projekt, na rzecz grupy docelowej, do której kierowane jest wsparcie i na terytorium, którego dotyczy realizacja projektu.</w:t>
            </w:r>
          </w:p>
        </w:tc>
      </w:tr>
      <w:tr w:rsidR="00A23AC8" w:rsidRPr="00AB7259" w14:paraId="00C670F7" w14:textId="77777777" w:rsidTr="00D90AAD">
        <w:tc>
          <w:tcPr>
            <w:tcW w:w="14142" w:type="dxa"/>
            <w:vAlign w:val="center"/>
          </w:tcPr>
          <w:p w14:paraId="453F7297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2E1BE60C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  <w:p w14:paraId="7F552702" w14:textId="77777777" w:rsidR="00A23AC8" w:rsidRPr="00AB7259" w:rsidRDefault="00A23AC8" w:rsidP="00AB7259">
            <w:pPr>
              <w:rPr>
                <w:rFonts w:ascii="Arial" w:hAnsi="Arial" w:cs="Arial"/>
              </w:rPr>
            </w:pPr>
          </w:p>
        </w:tc>
      </w:tr>
    </w:tbl>
    <w:p w14:paraId="57E8634F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2"/>
      </w:tblGrid>
      <w:tr w:rsidR="002C647C" w:rsidRPr="00AB7259" w14:paraId="12BD3FA4" w14:textId="77777777" w:rsidTr="00E06AF8">
        <w:trPr>
          <w:trHeight w:val="191"/>
        </w:trPr>
        <w:tc>
          <w:tcPr>
            <w:tcW w:w="14252" w:type="dxa"/>
            <w:shd w:val="clear" w:color="auto" w:fill="F2F2F2"/>
          </w:tcPr>
          <w:p w14:paraId="0936B4A8" w14:textId="77777777" w:rsidR="002C647C" w:rsidRPr="00AB7259" w:rsidRDefault="002C647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C.5.B. Potencjał finansowy</w:t>
            </w:r>
          </w:p>
        </w:tc>
      </w:tr>
      <w:tr w:rsidR="002C647C" w:rsidRPr="00AB7259" w14:paraId="4A2AC4F6" w14:textId="77777777" w:rsidTr="002C647C">
        <w:trPr>
          <w:trHeight w:val="339"/>
        </w:trPr>
        <w:tc>
          <w:tcPr>
            <w:tcW w:w="14252" w:type="dxa"/>
            <w:shd w:val="clear" w:color="auto" w:fill="F2F2F2"/>
          </w:tcPr>
          <w:p w14:paraId="013F294F" w14:textId="77777777" w:rsidR="002C647C" w:rsidRPr="00AB7259" w:rsidRDefault="002C647C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Wskaż </w:t>
            </w:r>
            <w:r w:rsidR="00767AA9" w:rsidRPr="00AB7259">
              <w:rPr>
                <w:rFonts w:ascii="Arial" w:hAnsi="Arial" w:cs="Arial"/>
                <w:b/>
                <w:sz w:val="24"/>
                <w:szCs w:val="24"/>
              </w:rPr>
              <w:t xml:space="preserve">roczny </w:t>
            </w:r>
            <w:r w:rsidR="0096663D" w:rsidRPr="00AB7259">
              <w:rPr>
                <w:rFonts w:ascii="Arial" w:hAnsi="Arial" w:cs="Arial"/>
                <w:b/>
                <w:sz w:val="24"/>
                <w:szCs w:val="24"/>
              </w:rPr>
              <w:t xml:space="preserve">obrót </w:t>
            </w:r>
            <w:r w:rsidR="00064BCE" w:rsidRPr="00AB7259">
              <w:rPr>
                <w:rFonts w:ascii="Arial" w:hAnsi="Arial" w:cs="Arial"/>
                <w:b/>
                <w:sz w:val="24"/>
                <w:szCs w:val="24"/>
              </w:rPr>
              <w:t>wnioskodawcy i/lub partnera/ów.</w:t>
            </w:r>
          </w:p>
          <w:p w14:paraId="6F206E0C" w14:textId="77777777" w:rsidR="00DE6210" w:rsidRPr="00AB7259" w:rsidRDefault="00DE621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</w:tr>
      <w:tr w:rsidR="00376930" w:rsidRPr="00AB7259" w14:paraId="4ED4917F" w14:textId="77777777" w:rsidTr="00D90AAD">
        <w:trPr>
          <w:trHeight w:val="339"/>
        </w:trPr>
        <w:tc>
          <w:tcPr>
            <w:tcW w:w="14252" w:type="dxa"/>
            <w:vAlign w:val="center"/>
          </w:tcPr>
          <w:p w14:paraId="65D2E775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67066864" w14:textId="77777777" w:rsidR="00DA4FF8" w:rsidRPr="00AB7259" w:rsidRDefault="00DA4FF8" w:rsidP="00AB7259">
            <w:pPr>
              <w:rPr>
                <w:rFonts w:ascii="Arial" w:hAnsi="Arial" w:cs="Arial"/>
                <w:i/>
              </w:rPr>
            </w:pPr>
          </w:p>
          <w:p w14:paraId="7BDFABF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4BDE97AB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2C647C" w:rsidRPr="00AB7259" w14:paraId="3D8F5C7B" w14:textId="77777777" w:rsidTr="00E06AF8">
        <w:trPr>
          <w:trHeight w:val="268"/>
        </w:trPr>
        <w:tc>
          <w:tcPr>
            <w:tcW w:w="14142" w:type="dxa"/>
            <w:shd w:val="clear" w:color="auto" w:fill="F2F2F2"/>
          </w:tcPr>
          <w:p w14:paraId="356D4F7E" w14:textId="77777777" w:rsidR="002C647C" w:rsidRPr="00AB7259" w:rsidRDefault="002C647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C.5.C. Potencjał kadrowy/merytoryczny</w:t>
            </w:r>
          </w:p>
        </w:tc>
      </w:tr>
      <w:tr w:rsidR="002C647C" w:rsidRPr="00AB7259" w14:paraId="69AF359A" w14:textId="77777777" w:rsidTr="00705A09">
        <w:trPr>
          <w:trHeight w:val="419"/>
        </w:trPr>
        <w:tc>
          <w:tcPr>
            <w:tcW w:w="14142" w:type="dxa"/>
            <w:shd w:val="clear" w:color="auto" w:fill="F2F2F2"/>
          </w:tcPr>
          <w:p w14:paraId="3FDBAE01" w14:textId="77777777" w:rsidR="002C647C" w:rsidRPr="00AB7259" w:rsidRDefault="002C647C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 potencjał kadrowy</w:t>
            </w:r>
            <w:r w:rsidR="004D7094" w:rsidRPr="00AB7259">
              <w:rPr>
                <w:rFonts w:ascii="Arial" w:hAnsi="Arial" w:cs="Arial"/>
                <w:b/>
                <w:sz w:val="24"/>
                <w:szCs w:val="24"/>
              </w:rPr>
              <w:t>/merytoryczny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wnioskodawcy i/lub p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ów</w:t>
            </w:r>
            <w:r w:rsidR="00064BCE" w:rsidRPr="00AB725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oraz wskaż sposób jego wykorzystania w ramach projektu</w:t>
            </w:r>
            <w:r w:rsidR="00705A09" w:rsidRPr="00AB7259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A23AC8" w:rsidRPr="00AB7259" w14:paraId="2E033094" w14:textId="77777777" w:rsidTr="00D90AAD">
        <w:trPr>
          <w:trHeight w:val="752"/>
        </w:trPr>
        <w:tc>
          <w:tcPr>
            <w:tcW w:w="14142" w:type="dxa"/>
            <w:shd w:val="clear" w:color="auto" w:fill="FFFFFF"/>
            <w:vAlign w:val="center"/>
          </w:tcPr>
          <w:p w14:paraId="01A83B9A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4B6B68FF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2C647C" w:rsidRPr="00AB7259" w14:paraId="2A3E7815" w14:textId="77777777" w:rsidTr="00E06AF8">
        <w:trPr>
          <w:trHeight w:val="273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14:paraId="72A7CBB3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 xml:space="preserve">C.5.D. </w:t>
            </w:r>
            <w:r w:rsidR="00411D67" w:rsidRPr="00AB7259">
              <w:rPr>
                <w:rFonts w:ascii="Arial" w:hAnsi="Arial" w:cs="Arial"/>
                <w:b/>
              </w:rPr>
              <w:t>P</w:t>
            </w:r>
            <w:r w:rsidR="00705A09" w:rsidRPr="00AB7259">
              <w:rPr>
                <w:rFonts w:ascii="Arial" w:hAnsi="Arial" w:cs="Arial"/>
                <w:b/>
              </w:rPr>
              <w:t>otencjał</w:t>
            </w:r>
            <w:r w:rsidRPr="00AB7259">
              <w:rPr>
                <w:rFonts w:ascii="Arial" w:hAnsi="Arial" w:cs="Arial"/>
                <w:b/>
              </w:rPr>
              <w:t xml:space="preserve"> techniczny</w:t>
            </w:r>
          </w:p>
        </w:tc>
      </w:tr>
      <w:tr w:rsidR="002C647C" w:rsidRPr="00AB7259" w14:paraId="1DF7501A" w14:textId="77777777" w:rsidTr="002C647C">
        <w:trPr>
          <w:trHeight w:val="355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14:paraId="39918064" w14:textId="77777777" w:rsidR="002C647C" w:rsidRPr="00AB7259" w:rsidRDefault="00411D67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 xml:space="preserve">pisz potencjał techniczny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wnioskodawcy i/lub p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>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>ów oraz wskaż sposób jego wykorzystania w ramach projektu.</w:t>
            </w:r>
          </w:p>
        </w:tc>
      </w:tr>
      <w:tr w:rsidR="00A23AC8" w:rsidRPr="00AB7259" w14:paraId="64E8CFEA" w14:textId="77777777" w:rsidTr="00D90AAD">
        <w:trPr>
          <w:trHeight w:val="755"/>
        </w:trPr>
        <w:tc>
          <w:tcPr>
            <w:tcW w:w="1414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3C8ABC5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3472727E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  <w:p w14:paraId="259F2205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527D2364" w14:textId="77777777" w:rsidR="00600A44" w:rsidRPr="00AB7259" w:rsidRDefault="00600A44" w:rsidP="00AB7259">
      <w:pPr>
        <w:rPr>
          <w:rFonts w:ascii="Arial" w:hAnsi="Arial" w:cs="Arial"/>
        </w:rPr>
      </w:pPr>
    </w:p>
    <w:p w14:paraId="25C395F0" w14:textId="77777777" w:rsidR="00600A44" w:rsidRPr="00AB7259" w:rsidRDefault="00600A44" w:rsidP="00AB7259">
      <w:pPr>
        <w:tabs>
          <w:tab w:val="left" w:pos="4065"/>
        </w:tabs>
        <w:rPr>
          <w:rFonts w:ascii="Arial" w:hAnsi="Arial" w:cs="Arial"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5B5BCD29" w14:textId="77777777" w:rsidR="00600A44" w:rsidRPr="00AB7259" w:rsidRDefault="00600A4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AB7259" w14:paraId="399A3D2A" w14:textId="77777777" w:rsidTr="00E06AF8">
        <w:trPr>
          <w:trHeight w:val="259"/>
        </w:trPr>
        <w:tc>
          <w:tcPr>
            <w:tcW w:w="14283" w:type="dxa"/>
            <w:shd w:val="clear" w:color="auto" w:fill="F2F2F2"/>
            <w:vAlign w:val="center"/>
          </w:tcPr>
          <w:p w14:paraId="6BDA87D7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SEKCJA D. Uzasadnienie spełnienia wybranych kryteriów</w:t>
            </w:r>
          </w:p>
        </w:tc>
      </w:tr>
    </w:tbl>
    <w:p w14:paraId="6D294A0C" w14:textId="77777777" w:rsidR="00376BB5" w:rsidRPr="00AB7259" w:rsidRDefault="00376BB5" w:rsidP="00AB7259">
      <w:pPr>
        <w:rPr>
          <w:rFonts w:ascii="Arial" w:hAnsi="Arial" w:cs="Arial"/>
        </w:rPr>
      </w:pPr>
    </w:p>
    <w:p w14:paraId="640AADBC" w14:textId="77777777" w:rsidR="00600A44" w:rsidRPr="00AB7259" w:rsidRDefault="00600A4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AB7259" w14:paraId="15815F24" w14:textId="77777777" w:rsidTr="00E06AF8">
        <w:tc>
          <w:tcPr>
            <w:tcW w:w="14283" w:type="dxa"/>
            <w:shd w:val="clear" w:color="auto" w:fill="F2F2F2"/>
          </w:tcPr>
          <w:p w14:paraId="08B7FD69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D.1</w:t>
            </w:r>
            <w:r w:rsidR="009F0A3F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Pr="00AB7259">
              <w:rPr>
                <w:rFonts w:ascii="Arial" w:hAnsi="Arial" w:cs="Arial"/>
                <w:b/>
                <w:bCs/>
                <w:iCs/>
              </w:rPr>
              <w:t xml:space="preserve"> Uzasadnienie dla spełnienia </w:t>
            </w:r>
            <w:r w:rsidR="00ED2F98" w:rsidRPr="00AB7259">
              <w:rPr>
                <w:rFonts w:ascii="Arial" w:hAnsi="Arial" w:cs="Arial"/>
                <w:b/>
                <w:bCs/>
                <w:iCs/>
              </w:rPr>
              <w:t xml:space="preserve">wybranych </w:t>
            </w:r>
            <w:r w:rsidRPr="00AB7259">
              <w:rPr>
                <w:rFonts w:ascii="Arial" w:hAnsi="Arial" w:cs="Arial"/>
                <w:b/>
                <w:bCs/>
                <w:iCs/>
              </w:rPr>
              <w:t>kryteriów horyzontalnych</w:t>
            </w:r>
          </w:p>
        </w:tc>
      </w:tr>
    </w:tbl>
    <w:p w14:paraId="1F2BB22F" w14:textId="77777777" w:rsidR="00376BB5" w:rsidRPr="00AB7259" w:rsidRDefault="00376BB5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5670"/>
        <w:gridCol w:w="5244"/>
      </w:tblGrid>
      <w:tr w:rsidR="00AA11B9" w:rsidRPr="00AB7259" w14:paraId="6CEC7058" w14:textId="77777777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14:paraId="6A5F8133" w14:textId="77777777" w:rsidR="00AA11B9" w:rsidRPr="00AB7259" w:rsidRDefault="00A77B4B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</w:t>
            </w:r>
            <w:r w:rsidR="00AA11B9" w:rsidRPr="00AB7259">
              <w:rPr>
                <w:rFonts w:ascii="Arial" w:hAnsi="Arial" w:cs="Arial"/>
                <w:b/>
              </w:rPr>
              <w:t xml:space="preserve">.1.A. Zgodność z zasadą </w:t>
            </w:r>
            <w:r w:rsidR="00AA11B9" w:rsidRPr="00AB7259">
              <w:rPr>
                <w:rFonts w:ascii="Arial" w:hAnsi="Arial" w:cs="Arial"/>
                <w:b/>
                <w:shd w:val="clear" w:color="auto" w:fill="F2F2F2"/>
              </w:rPr>
              <w:t>równości szans kobiet i mężczyzn (na podstawie</w:t>
            </w:r>
            <w:r w:rsidR="00AA11B9" w:rsidRPr="00AB7259">
              <w:rPr>
                <w:rFonts w:ascii="Arial" w:hAnsi="Arial" w:cs="Arial"/>
                <w:b/>
              </w:rPr>
              <w:t xml:space="preserve"> standardu minimum)</w:t>
            </w:r>
          </w:p>
        </w:tc>
      </w:tr>
      <w:tr w:rsidR="009B4994" w:rsidRPr="00AB7259" w14:paraId="2D461BB1" w14:textId="77777777" w:rsidTr="006551F6">
        <w:trPr>
          <w:trHeight w:val="375"/>
        </w:trPr>
        <w:tc>
          <w:tcPr>
            <w:tcW w:w="3369" w:type="dxa"/>
            <w:vMerge w:val="restart"/>
            <w:shd w:val="clear" w:color="auto" w:fill="F2F2F2"/>
            <w:vAlign w:val="center"/>
          </w:tcPr>
          <w:p w14:paraId="459ED29C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Wyjątek od standardu minimum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9028136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 -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zamknięta rekrutacja</w:t>
            </w:r>
          </w:p>
        </w:tc>
        <w:tc>
          <w:tcPr>
            <w:tcW w:w="5244" w:type="dxa"/>
            <w:vMerge w:val="restart"/>
            <w:shd w:val="clear" w:color="auto" w:fill="auto"/>
            <w:vAlign w:val="center"/>
          </w:tcPr>
          <w:p w14:paraId="7023ECF3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B4994" w:rsidRPr="00AB7259" w14:paraId="2DCE20ED" w14:textId="77777777" w:rsidTr="006551F6">
        <w:trPr>
          <w:trHeight w:val="397"/>
        </w:trPr>
        <w:tc>
          <w:tcPr>
            <w:tcW w:w="3369" w:type="dxa"/>
            <w:vMerge/>
            <w:shd w:val="clear" w:color="auto" w:fill="F2F2F2"/>
            <w:vAlign w:val="center"/>
          </w:tcPr>
          <w:p w14:paraId="75A1210D" w14:textId="77777777" w:rsidR="009B4994" w:rsidRPr="00AB7259" w:rsidRDefault="009B4994" w:rsidP="00AB7259">
            <w:pPr>
              <w:rPr>
                <w:rFonts w:ascii="Arial" w:hAnsi="Arial" w:cs="Arial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17DE210" w14:textId="77777777" w:rsidR="009B4994" w:rsidRPr="00AB7259" w:rsidRDefault="009B4994" w:rsidP="00AB7259">
            <w:pPr>
              <w:rPr>
                <w:rFonts w:ascii="Arial" w:hAnsi="Arial" w:cs="Arial"/>
                <w:shd w:val="clear" w:color="auto" w:fill="FFFFFF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- profil działalności wnioskodawcy</w:t>
            </w:r>
          </w:p>
        </w:tc>
        <w:tc>
          <w:tcPr>
            <w:tcW w:w="5244" w:type="dxa"/>
            <w:vMerge/>
            <w:shd w:val="clear" w:color="auto" w:fill="auto"/>
          </w:tcPr>
          <w:p w14:paraId="155660D9" w14:textId="77777777" w:rsidR="009B4994" w:rsidRPr="00AB7259" w:rsidRDefault="009B4994" w:rsidP="00AB7259">
            <w:pPr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325A7B" w:rsidRPr="00AB7259" w14:paraId="76967475" w14:textId="77777777" w:rsidTr="00BC48AE">
        <w:trPr>
          <w:trHeight w:val="375"/>
        </w:trPr>
        <w:tc>
          <w:tcPr>
            <w:tcW w:w="3369" w:type="dxa"/>
            <w:vMerge/>
            <w:shd w:val="clear" w:color="auto" w:fill="F2F2F2"/>
            <w:vAlign w:val="center"/>
          </w:tcPr>
          <w:p w14:paraId="57D1F17F" w14:textId="77777777" w:rsidR="00325A7B" w:rsidRPr="00AB7259" w:rsidRDefault="00325A7B" w:rsidP="00AB7259">
            <w:pPr>
              <w:rPr>
                <w:rFonts w:ascii="Arial" w:hAnsi="Arial" w:cs="Arial"/>
              </w:rPr>
            </w:pPr>
          </w:p>
        </w:tc>
        <w:tc>
          <w:tcPr>
            <w:tcW w:w="10914" w:type="dxa"/>
            <w:gridSpan w:val="2"/>
            <w:shd w:val="clear" w:color="auto" w:fill="auto"/>
          </w:tcPr>
          <w:p w14:paraId="2C2A8754" w14:textId="77777777" w:rsidR="00325A7B" w:rsidRPr="00AB7259" w:rsidRDefault="00325A7B" w:rsidP="00AB7259">
            <w:pPr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AA11B9" w:rsidRPr="00AB7259" w14:paraId="7816A976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04FEAFA2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 Bariery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39A48888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70D58487" w14:textId="77777777" w:rsidTr="00AA095E">
        <w:trPr>
          <w:trHeight w:val="431"/>
        </w:trPr>
        <w:tc>
          <w:tcPr>
            <w:tcW w:w="3369" w:type="dxa"/>
            <w:shd w:val="clear" w:color="auto" w:fill="F2F2F2"/>
            <w:vAlign w:val="center"/>
          </w:tcPr>
          <w:p w14:paraId="18700ED4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 Działania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1DF59157" w14:textId="77777777" w:rsidR="00610387" w:rsidRPr="00AB7259" w:rsidRDefault="00610387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3CC52D75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A4A2BA6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3. Rezultaty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1A795BD8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2E024231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736DBFF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4. Zarządzanie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546B289F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753ED26B" w14:textId="77777777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14:paraId="27B210E4" w14:textId="77777777" w:rsidR="00AA11B9" w:rsidRPr="00AB7259" w:rsidRDefault="00A77B4B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</w:t>
            </w:r>
            <w:r w:rsidR="00AA11B9" w:rsidRPr="00AB7259">
              <w:rPr>
                <w:rFonts w:ascii="Arial" w:hAnsi="Arial" w:cs="Arial"/>
                <w:b/>
              </w:rPr>
              <w:t>.1.B. Zgodność z zasadą równości szans i niedyskryminacji, w tym dostępności dla osób z niepełnosprawnościami</w:t>
            </w:r>
          </w:p>
        </w:tc>
      </w:tr>
      <w:tr w:rsidR="00AA11B9" w:rsidRPr="00AB7259" w14:paraId="208C94DC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061B39AD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Dostępność </w:t>
            </w:r>
            <w:r w:rsidR="00AA087B" w:rsidRPr="00AB7259">
              <w:rPr>
                <w:rFonts w:ascii="Arial" w:hAnsi="Arial" w:cs="Arial"/>
              </w:rPr>
              <w:t>projektu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5D805D6A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00293851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C377E3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Zgodność produktów projektu z koncepcją uniwersalnego projektowania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07F29420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01CBF48F" w14:textId="77777777" w:rsidTr="00965CE0">
        <w:trPr>
          <w:trHeight w:val="612"/>
        </w:trPr>
        <w:tc>
          <w:tcPr>
            <w:tcW w:w="3369" w:type="dxa"/>
            <w:shd w:val="clear" w:color="auto" w:fill="F2F2F2"/>
            <w:vAlign w:val="center"/>
          </w:tcPr>
          <w:p w14:paraId="486220BD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  <w:p w14:paraId="778EDE08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Mechanizm racjonalnych usprawnień</w:t>
            </w:r>
          </w:p>
          <w:p w14:paraId="3EE8CC4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03F24EF6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6918BDE3" w14:textId="77777777" w:rsidTr="00965CE0">
        <w:trPr>
          <w:trHeight w:val="697"/>
        </w:trPr>
        <w:tc>
          <w:tcPr>
            <w:tcW w:w="3369" w:type="dxa"/>
            <w:shd w:val="clear" w:color="auto" w:fill="F2F2F2"/>
            <w:vAlign w:val="center"/>
          </w:tcPr>
          <w:p w14:paraId="0871C67A" w14:textId="77777777" w:rsidR="005B291A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Inne działania równościowe </w:t>
            </w:r>
          </w:p>
          <w:p w14:paraId="0FD7F677" w14:textId="77777777" w:rsidR="00AA11B9" w:rsidRPr="00AB7259" w:rsidRDefault="00AA095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5B291A" w:rsidRPr="00AB7259">
              <w:rPr>
                <w:rFonts w:ascii="Arial" w:hAnsi="Arial" w:cs="Arial"/>
                <w:shd w:val="clear" w:color="auto" w:fill="F2F2F2"/>
              </w:rPr>
              <w:t>N</w:t>
            </w:r>
            <w:r w:rsidR="00AA11B9" w:rsidRPr="00AB7259">
              <w:rPr>
                <w:rFonts w:ascii="Arial" w:hAnsi="Arial" w:cs="Arial"/>
                <w:shd w:val="clear" w:color="auto" w:fill="F2F2F2"/>
              </w:rPr>
              <w:t>ie dotyczy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6B16E9EB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</w:tc>
      </w:tr>
    </w:tbl>
    <w:p w14:paraId="7539AA11" w14:textId="77777777" w:rsidR="00AA11B9" w:rsidRPr="00AB7259" w:rsidRDefault="00AA11B9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14283"/>
      </w:tblGrid>
      <w:tr w:rsidR="00576EE1" w:rsidRPr="00AB7259" w14:paraId="31B64C89" w14:textId="77777777" w:rsidTr="00E06AF8">
        <w:trPr>
          <w:trHeight w:val="472"/>
        </w:trPr>
        <w:tc>
          <w:tcPr>
            <w:tcW w:w="14283" w:type="dxa"/>
            <w:shd w:val="clear" w:color="auto" w:fill="F2F2F2"/>
            <w:vAlign w:val="center"/>
          </w:tcPr>
          <w:p w14:paraId="403E5100" w14:textId="77777777" w:rsidR="00576EE1" w:rsidRPr="00AB7259" w:rsidRDefault="00576EE1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D.1.C.  Zgodność z zasadą zrównoważonego rozwoju</w:t>
            </w:r>
          </w:p>
        </w:tc>
      </w:tr>
      <w:tr w:rsidR="008F28CD" w:rsidRPr="00AB7259" w14:paraId="3A8F5660" w14:textId="77777777" w:rsidTr="008F28CD">
        <w:trPr>
          <w:trHeight w:val="472"/>
        </w:trPr>
        <w:tc>
          <w:tcPr>
            <w:tcW w:w="14283" w:type="dxa"/>
            <w:shd w:val="clear" w:color="auto" w:fill="auto"/>
            <w:vAlign w:val="center"/>
          </w:tcPr>
          <w:p w14:paraId="39A2EDF3" w14:textId="77777777" w:rsidR="008F28CD" w:rsidRPr="00AB7259" w:rsidRDefault="008F28CD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27F16536" w14:textId="77777777" w:rsidR="00576EE1" w:rsidRPr="00AB7259" w:rsidRDefault="00576EE1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10914"/>
      </w:tblGrid>
      <w:tr w:rsidR="00A77B4B" w:rsidRPr="00AB7259" w14:paraId="7A9F4AEF" w14:textId="77777777" w:rsidTr="00E06AF8">
        <w:trPr>
          <w:trHeight w:val="67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72C49544" w14:textId="77777777" w:rsidR="00A77B4B" w:rsidRPr="00AB7259" w:rsidRDefault="00A77B4B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D.2</w:t>
            </w:r>
            <w:r w:rsidR="009F0A3F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Pr="00AB7259">
              <w:rPr>
                <w:rFonts w:ascii="Arial" w:hAnsi="Arial" w:cs="Arial"/>
                <w:b/>
                <w:bCs/>
                <w:iCs/>
              </w:rPr>
              <w:t xml:space="preserve"> Uzasadnienie dla spełnienia wybranych kryteriów dostępu</w:t>
            </w:r>
          </w:p>
        </w:tc>
      </w:tr>
      <w:tr w:rsidR="00A77B4B" w:rsidRPr="00AB7259" w14:paraId="3F55A5ED" w14:textId="77777777" w:rsidTr="00A736CA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C0AAF21" w14:textId="77777777" w:rsidR="00A77B4B" w:rsidRPr="00AB7259" w:rsidRDefault="00A77B4B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shd w:val="clear" w:color="auto" w:fill="auto"/>
            <w:vAlign w:val="center"/>
          </w:tcPr>
          <w:p w14:paraId="50ED6C04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  <w:tr w:rsidR="00A77B4B" w:rsidRPr="00AB7259" w14:paraId="665A16B8" w14:textId="77777777" w:rsidTr="00A736CA">
        <w:trPr>
          <w:trHeight w:val="384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3CB5215" w14:textId="77777777" w:rsidR="00A77B4B" w:rsidRPr="00AB7259" w:rsidRDefault="00A77B4B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18D96E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  <w:tr w:rsidR="00A77B4B" w:rsidRPr="00AB7259" w14:paraId="36734343" w14:textId="77777777" w:rsidTr="00A117C8">
        <w:trPr>
          <w:trHeight w:val="267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9266ECE" w14:textId="77777777" w:rsidR="00A77B4B" w:rsidRPr="00AB7259" w:rsidRDefault="00BC48A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…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75A622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7EE8442B" w14:textId="77777777" w:rsidR="00376BB5" w:rsidRPr="00AB7259" w:rsidRDefault="00376BB5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0914"/>
      </w:tblGrid>
      <w:tr w:rsidR="00376BB5" w:rsidRPr="00AB7259" w14:paraId="2C2F9D06" w14:textId="77777777" w:rsidTr="00E06AF8">
        <w:trPr>
          <w:trHeight w:val="632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2F8C15DD" w14:textId="77777777" w:rsidR="00376BB5" w:rsidRPr="00AB7259" w:rsidRDefault="00376BB5" w:rsidP="00AB7259">
            <w:pPr>
              <w:rPr>
                <w:rFonts w:ascii="Arial" w:hAnsi="Arial" w:cs="Arial"/>
                <w:b/>
                <w:bCs/>
                <w:iCs/>
              </w:rPr>
            </w:pPr>
            <w:r w:rsidRPr="00AB7259">
              <w:rPr>
                <w:rFonts w:ascii="Arial" w:hAnsi="Arial" w:cs="Arial"/>
                <w:b/>
              </w:rPr>
              <w:t>D.3</w:t>
            </w:r>
            <w:r w:rsidR="009F0A3F" w:rsidRPr="00AB7259">
              <w:rPr>
                <w:rFonts w:ascii="Arial" w:hAnsi="Arial" w:cs="Arial"/>
                <w:b/>
              </w:rPr>
              <w:t>.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  <w:bCs/>
                <w:iCs/>
              </w:rPr>
              <w:t>Uzasadnienie dla spełnienia wybranych kryteriów premiujących</w:t>
            </w:r>
          </w:p>
        </w:tc>
      </w:tr>
      <w:tr w:rsidR="00376BB5" w:rsidRPr="00AB7259" w14:paraId="439C83C5" w14:textId="77777777" w:rsidTr="00E64CFC">
        <w:trPr>
          <w:trHeight w:val="415"/>
        </w:trPr>
        <w:tc>
          <w:tcPr>
            <w:tcW w:w="3369" w:type="dxa"/>
            <w:shd w:val="clear" w:color="auto" w:fill="F2F2F2"/>
            <w:vAlign w:val="center"/>
          </w:tcPr>
          <w:p w14:paraId="39A7AB93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vAlign w:val="center"/>
          </w:tcPr>
          <w:p w14:paraId="706DE950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  <w:tr w:rsidR="00376BB5" w:rsidRPr="00AB7259" w14:paraId="36BA0467" w14:textId="77777777" w:rsidTr="00E64CFC">
        <w:trPr>
          <w:trHeight w:val="421"/>
        </w:trPr>
        <w:tc>
          <w:tcPr>
            <w:tcW w:w="3369" w:type="dxa"/>
            <w:shd w:val="clear" w:color="auto" w:fill="F2F2F2"/>
            <w:vAlign w:val="center"/>
          </w:tcPr>
          <w:p w14:paraId="6677F102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vAlign w:val="center"/>
          </w:tcPr>
          <w:p w14:paraId="2265CEC4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  <w:tr w:rsidR="00376BB5" w:rsidRPr="00AB7259" w14:paraId="594CA205" w14:textId="77777777" w:rsidTr="00E64CFC">
        <w:tc>
          <w:tcPr>
            <w:tcW w:w="3369" w:type="dxa"/>
            <w:shd w:val="clear" w:color="auto" w:fill="F2F2F2"/>
            <w:vAlign w:val="center"/>
          </w:tcPr>
          <w:p w14:paraId="1947BD09" w14:textId="77777777" w:rsidR="00376BB5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...</w:t>
            </w:r>
          </w:p>
        </w:tc>
        <w:tc>
          <w:tcPr>
            <w:tcW w:w="10914" w:type="dxa"/>
            <w:vAlign w:val="center"/>
          </w:tcPr>
          <w:p w14:paraId="702BBF09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</w:tbl>
    <w:p w14:paraId="6BF08D6E" w14:textId="77777777" w:rsidR="00600A44" w:rsidRPr="00AB7259" w:rsidRDefault="00600A44" w:rsidP="00AB7259">
      <w:pPr>
        <w:rPr>
          <w:rFonts w:ascii="Arial" w:hAnsi="Arial" w:cs="Arial"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066E9938" w14:textId="77777777" w:rsidR="00F43CFB" w:rsidRPr="00AB7259" w:rsidRDefault="00F43CFB" w:rsidP="00AB7259">
      <w:pPr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D37AAC" w:rsidRPr="00AB7259" w14:paraId="6E44435F" w14:textId="77777777" w:rsidTr="00E06AF8">
        <w:trPr>
          <w:trHeight w:val="314"/>
        </w:trPr>
        <w:tc>
          <w:tcPr>
            <w:tcW w:w="14884" w:type="dxa"/>
            <w:shd w:val="clear" w:color="auto" w:fill="F2F2F2"/>
            <w:vAlign w:val="center"/>
          </w:tcPr>
          <w:p w14:paraId="5BF8AE51" w14:textId="77777777" w:rsidR="00D37AAC" w:rsidRPr="00AB7259" w:rsidRDefault="00F64BE5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A77B4B" w:rsidRPr="00AB7259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KCJA E. Budżet</w:t>
            </w:r>
          </w:p>
        </w:tc>
      </w:tr>
    </w:tbl>
    <w:p w14:paraId="4BD98D92" w14:textId="77777777" w:rsidR="00F64BE5" w:rsidRPr="00AB7259" w:rsidRDefault="00F64BE5" w:rsidP="00AB7259">
      <w:pPr>
        <w:shd w:val="clear" w:color="auto" w:fill="FFFFFF"/>
        <w:rPr>
          <w:rFonts w:ascii="Arial" w:hAnsi="Arial" w:cs="Arial"/>
          <w:b/>
        </w:rPr>
      </w:pPr>
    </w:p>
    <w:p w14:paraId="7418EFD4" w14:textId="77777777" w:rsidR="003454EB" w:rsidRPr="00AB7259" w:rsidRDefault="003454EB" w:rsidP="00AB7259">
      <w:pPr>
        <w:shd w:val="clear" w:color="auto" w:fill="FFFFFF"/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961"/>
        <w:gridCol w:w="4962"/>
      </w:tblGrid>
      <w:tr w:rsidR="00F64BE5" w:rsidRPr="00AB7259" w14:paraId="007DCF71" w14:textId="77777777" w:rsidTr="00E06AF8">
        <w:tc>
          <w:tcPr>
            <w:tcW w:w="14884" w:type="dxa"/>
            <w:gridSpan w:val="3"/>
            <w:shd w:val="clear" w:color="auto" w:fill="F2F2F2"/>
          </w:tcPr>
          <w:p w14:paraId="7BB59764" w14:textId="77777777" w:rsidR="00F64BE5" w:rsidRPr="00AB7259" w:rsidRDefault="00F64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eastAsia="Calibri" w:hAnsi="Arial" w:cs="Arial"/>
                <w:b/>
                <w:lang w:eastAsia="en-US"/>
              </w:rPr>
              <w:t>E.1. Budżet szczegółowy</w:t>
            </w:r>
          </w:p>
        </w:tc>
      </w:tr>
      <w:tr w:rsidR="00965CE0" w:rsidRPr="00AB7259" w14:paraId="11886257" w14:textId="77777777" w:rsidTr="00277D08">
        <w:trPr>
          <w:trHeight w:val="280"/>
        </w:trPr>
        <w:tc>
          <w:tcPr>
            <w:tcW w:w="14884" w:type="dxa"/>
            <w:gridSpan w:val="3"/>
            <w:shd w:val="clear" w:color="auto" w:fill="F2F2F2"/>
          </w:tcPr>
          <w:p w14:paraId="758BDC1E" w14:textId="77777777" w:rsidR="00965CE0" w:rsidRPr="00AB7259" w:rsidRDefault="00965CE0" w:rsidP="00AB7259">
            <w:pPr>
              <w:pStyle w:val="Akapitzlist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Opcje budżetu szczegółowego</w:t>
            </w:r>
          </w:p>
        </w:tc>
      </w:tr>
      <w:tr w:rsidR="00965CE0" w:rsidRPr="00AB7259" w14:paraId="287105FB" w14:textId="77777777" w:rsidTr="00B33073">
        <w:trPr>
          <w:trHeight w:val="275"/>
        </w:trPr>
        <w:tc>
          <w:tcPr>
            <w:tcW w:w="4961" w:type="dxa"/>
            <w:shd w:val="clear" w:color="auto" w:fill="F2F2F2"/>
          </w:tcPr>
          <w:p w14:paraId="383150CA" w14:textId="77777777" w:rsidR="00965CE0" w:rsidRPr="00AB7259" w:rsidRDefault="00096A63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Usługi merytoryczne</w:t>
            </w:r>
            <w:r w:rsidR="00965CE0" w:rsidRPr="00AB7259">
              <w:rPr>
                <w:rFonts w:ascii="Arial" w:hAnsi="Arial" w:cs="Arial"/>
                <w:b/>
                <w:sz w:val="24"/>
                <w:szCs w:val="24"/>
              </w:rPr>
              <w:t xml:space="preserve"> zlecone</w:t>
            </w:r>
          </w:p>
        </w:tc>
        <w:tc>
          <w:tcPr>
            <w:tcW w:w="4961" w:type="dxa"/>
            <w:shd w:val="clear" w:color="auto" w:fill="F2F2F2"/>
          </w:tcPr>
          <w:p w14:paraId="56F51D2A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146CAE8D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65CE0" w:rsidRPr="00AB7259" w14:paraId="76370F96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12FF2EDA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niepieniężny</w:t>
            </w:r>
          </w:p>
        </w:tc>
        <w:tc>
          <w:tcPr>
            <w:tcW w:w="4961" w:type="dxa"/>
            <w:shd w:val="clear" w:color="auto" w:fill="F2F2F2"/>
          </w:tcPr>
          <w:p w14:paraId="62B50B4E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567F8C52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4220EF" w:rsidRPr="00AB7259" w14:paraId="12CE63A1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395DD99D" w14:textId="77777777" w:rsidR="004220EF" w:rsidRPr="00AB7259" w:rsidRDefault="004220EF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Wydatki poza WK-P, ale na terytorium UE</w:t>
            </w:r>
          </w:p>
        </w:tc>
        <w:tc>
          <w:tcPr>
            <w:tcW w:w="4961" w:type="dxa"/>
            <w:shd w:val="clear" w:color="auto" w:fill="F2F2F2"/>
          </w:tcPr>
          <w:p w14:paraId="60723A12" w14:textId="77777777" w:rsidR="004220EF" w:rsidRPr="00AB7259" w:rsidRDefault="004220EF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192A9CCF" w14:textId="77777777" w:rsidR="004220EF" w:rsidRPr="00AB7259" w:rsidRDefault="004220EF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65CE0" w:rsidRPr="00AB7259" w14:paraId="4CAA53EB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12D0D455" w14:textId="77777777" w:rsidR="00965CE0" w:rsidRPr="00AB7259" w:rsidRDefault="00965CE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Wydatki poza UE</w:t>
            </w:r>
          </w:p>
        </w:tc>
        <w:tc>
          <w:tcPr>
            <w:tcW w:w="4961" w:type="dxa"/>
            <w:shd w:val="clear" w:color="auto" w:fill="F2F2F2"/>
          </w:tcPr>
          <w:p w14:paraId="706E873C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5B46F824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</w:tbl>
    <w:p w14:paraId="3D624C37" w14:textId="77777777" w:rsidR="007612F5" w:rsidRPr="00AB7259" w:rsidRDefault="007612F5" w:rsidP="00AB7259">
      <w:pPr>
        <w:shd w:val="clear" w:color="auto" w:fill="FFFFFF"/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410"/>
        <w:gridCol w:w="6"/>
        <w:gridCol w:w="1412"/>
        <w:gridCol w:w="11"/>
        <w:gridCol w:w="555"/>
        <w:gridCol w:w="11"/>
        <w:gridCol w:w="839"/>
        <w:gridCol w:w="11"/>
        <w:gridCol w:w="555"/>
        <w:gridCol w:w="11"/>
        <w:gridCol w:w="572"/>
        <w:gridCol w:w="566"/>
        <w:gridCol w:w="991"/>
        <w:gridCol w:w="8"/>
        <w:gridCol w:w="550"/>
        <w:gridCol w:w="15"/>
        <w:gridCol w:w="567"/>
        <w:gridCol w:w="567"/>
        <w:gridCol w:w="567"/>
        <w:gridCol w:w="851"/>
        <w:gridCol w:w="567"/>
        <w:gridCol w:w="567"/>
        <w:gridCol w:w="708"/>
        <w:gridCol w:w="567"/>
        <w:gridCol w:w="709"/>
        <w:gridCol w:w="567"/>
        <w:gridCol w:w="567"/>
      </w:tblGrid>
      <w:tr w:rsidR="002015C4" w:rsidRPr="00AB7259" w14:paraId="0D2CFE15" w14:textId="77777777" w:rsidTr="00E06AF8">
        <w:trPr>
          <w:cantSplit/>
          <w:trHeight w:val="367"/>
        </w:trPr>
        <w:tc>
          <w:tcPr>
            <w:tcW w:w="14884" w:type="dxa"/>
            <w:gridSpan w:val="28"/>
            <w:shd w:val="clear" w:color="auto" w:fill="F2F2F2"/>
            <w:vAlign w:val="center"/>
          </w:tcPr>
          <w:p w14:paraId="7F12BEC1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E.1.A. Budżet szczegółowy</w:t>
            </w:r>
            <w:r w:rsidR="000045AF" w:rsidRPr="00AB7259">
              <w:rPr>
                <w:rFonts w:ascii="Arial" w:hAnsi="Arial" w:cs="Arial"/>
                <w:b/>
              </w:rPr>
              <w:t xml:space="preserve"> </w:t>
            </w:r>
            <w:r w:rsidR="000045AF" w:rsidRPr="00AB7259">
              <w:rPr>
                <w:rFonts w:ascii="Arial" w:eastAsia="Calibri" w:hAnsi="Arial" w:cs="Arial"/>
                <w:b/>
                <w:lang w:eastAsia="en-US"/>
              </w:rPr>
              <w:t>w podziale na zadania merytoryczne</w:t>
            </w:r>
          </w:p>
        </w:tc>
      </w:tr>
      <w:tr w:rsidR="001A7DDF" w:rsidRPr="00AB7259" w14:paraId="28FED730" w14:textId="77777777" w:rsidTr="002015C4">
        <w:trPr>
          <w:cantSplit/>
          <w:trHeight w:val="367"/>
        </w:trPr>
        <w:tc>
          <w:tcPr>
            <w:tcW w:w="557" w:type="dxa"/>
            <w:vMerge w:val="restart"/>
            <w:shd w:val="clear" w:color="auto" w:fill="F2F2F2"/>
            <w:textDirection w:val="btLr"/>
            <w:vAlign w:val="center"/>
          </w:tcPr>
          <w:p w14:paraId="121C2ACC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Nr pozycji budżetowej</w:t>
            </w:r>
          </w:p>
        </w:tc>
        <w:tc>
          <w:tcPr>
            <w:tcW w:w="1410" w:type="dxa"/>
            <w:vMerge w:val="restart"/>
            <w:shd w:val="clear" w:color="auto" w:fill="F2F2F2"/>
            <w:textDirection w:val="btLr"/>
            <w:vAlign w:val="center"/>
          </w:tcPr>
          <w:p w14:paraId="5DA28C4E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</w:t>
            </w:r>
          </w:p>
        </w:tc>
        <w:tc>
          <w:tcPr>
            <w:tcW w:w="1418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FED6F04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pozycji budżetowej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12C8CEC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Symbol partnera</w:t>
            </w:r>
          </w:p>
        </w:tc>
        <w:tc>
          <w:tcPr>
            <w:tcW w:w="850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CB0CE4E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Usługi merytoryczne zlecone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65E75A67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Pomoc publiczna</w:t>
            </w:r>
          </w:p>
        </w:tc>
        <w:tc>
          <w:tcPr>
            <w:tcW w:w="583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778419F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Pomoc de </w:t>
            </w:r>
            <w:proofErr w:type="spellStart"/>
            <w:r w:rsidRPr="00AB7259">
              <w:rPr>
                <w:rFonts w:ascii="Arial" w:hAnsi="Arial" w:cs="Arial"/>
                <w:b/>
              </w:rPr>
              <w:t>minimis</w:t>
            </w:r>
            <w:proofErr w:type="spellEnd"/>
          </w:p>
        </w:tc>
        <w:tc>
          <w:tcPr>
            <w:tcW w:w="566" w:type="dxa"/>
            <w:vMerge w:val="restart"/>
            <w:shd w:val="clear" w:color="auto" w:fill="F2F2F2"/>
            <w:textDirection w:val="btLr"/>
          </w:tcPr>
          <w:p w14:paraId="21E56FA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niepieniężny</w:t>
            </w:r>
          </w:p>
        </w:tc>
        <w:tc>
          <w:tcPr>
            <w:tcW w:w="991" w:type="dxa"/>
            <w:vMerge w:val="restart"/>
            <w:shd w:val="clear" w:color="auto" w:fill="F2F2F2"/>
            <w:textDirection w:val="btLr"/>
          </w:tcPr>
          <w:p w14:paraId="79F824D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poza WK-P, ale na terytorium UE</w:t>
            </w:r>
          </w:p>
        </w:tc>
        <w:tc>
          <w:tcPr>
            <w:tcW w:w="558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FAB270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poza UE</w:t>
            </w:r>
          </w:p>
        </w:tc>
        <w:tc>
          <w:tcPr>
            <w:tcW w:w="582" w:type="dxa"/>
            <w:gridSpan w:val="2"/>
            <w:vMerge w:val="restart"/>
            <w:shd w:val="clear" w:color="auto" w:fill="F2F2F2"/>
            <w:textDirection w:val="btLr"/>
          </w:tcPr>
          <w:p w14:paraId="2404EB0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Stawka jednostkowa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6BB8F07C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Jednostka miary</w:t>
            </w:r>
          </w:p>
        </w:tc>
        <w:tc>
          <w:tcPr>
            <w:tcW w:w="1985" w:type="dxa"/>
            <w:gridSpan w:val="3"/>
            <w:shd w:val="clear" w:color="auto" w:fill="F2F2F2"/>
            <w:vAlign w:val="center"/>
          </w:tcPr>
          <w:p w14:paraId="30EEC4C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1842" w:type="dxa"/>
            <w:gridSpan w:val="3"/>
            <w:shd w:val="clear" w:color="auto" w:fill="F2F2F2"/>
            <w:vAlign w:val="center"/>
          </w:tcPr>
          <w:p w14:paraId="5300BAC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709" w:type="dxa"/>
            <w:vMerge w:val="restart"/>
            <w:shd w:val="clear" w:color="auto" w:fill="F2F2F2"/>
            <w:textDirection w:val="btLr"/>
            <w:vAlign w:val="center"/>
          </w:tcPr>
          <w:p w14:paraId="5E0A10A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432D9E8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Dofinansowanie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48275BF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własny</w:t>
            </w:r>
          </w:p>
        </w:tc>
      </w:tr>
      <w:tr w:rsidR="001A7DDF" w:rsidRPr="00AB7259" w14:paraId="565AC3C9" w14:textId="77777777" w:rsidTr="002015C4">
        <w:trPr>
          <w:cantSplit/>
          <w:trHeight w:val="1329"/>
        </w:trPr>
        <w:tc>
          <w:tcPr>
            <w:tcW w:w="557" w:type="dxa"/>
            <w:vMerge/>
            <w:shd w:val="clear" w:color="auto" w:fill="F2F2F2"/>
            <w:textDirection w:val="btLr"/>
          </w:tcPr>
          <w:p w14:paraId="53920D7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  <w:vMerge/>
            <w:shd w:val="clear" w:color="auto" w:fill="F2F2F2"/>
            <w:textDirection w:val="btLr"/>
          </w:tcPr>
          <w:p w14:paraId="251BCE4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Merge/>
            <w:shd w:val="clear" w:color="auto" w:fill="F2F2F2"/>
            <w:textDirection w:val="btLr"/>
          </w:tcPr>
          <w:p w14:paraId="36C51BD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14:paraId="42C8BFDF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vMerge/>
            <w:shd w:val="clear" w:color="auto" w:fill="F2F2F2"/>
            <w:textDirection w:val="btLr"/>
          </w:tcPr>
          <w:p w14:paraId="2A75A887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14:paraId="7ECF06B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83" w:type="dxa"/>
            <w:gridSpan w:val="2"/>
            <w:vMerge/>
            <w:shd w:val="clear" w:color="auto" w:fill="F2F2F2"/>
            <w:textDirection w:val="btLr"/>
          </w:tcPr>
          <w:p w14:paraId="6741020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vMerge/>
            <w:shd w:val="clear" w:color="auto" w:fill="F2F2F2"/>
            <w:textDirection w:val="btLr"/>
          </w:tcPr>
          <w:p w14:paraId="43F8A4D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vMerge/>
            <w:shd w:val="clear" w:color="auto" w:fill="F2F2F2"/>
            <w:textDirection w:val="btLr"/>
          </w:tcPr>
          <w:p w14:paraId="34D85FB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58" w:type="dxa"/>
            <w:gridSpan w:val="2"/>
            <w:vMerge/>
            <w:shd w:val="clear" w:color="auto" w:fill="F2F2F2"/>
            <w:textDirection w:val="btLr"/>
          </w:tcPr>
          <w:p w14:paraId="6BDD9FC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82" w:type="dxa"/>
            <w:gridSpan w:val="2"/>
            <w:vMerge/>
            <w:shd w:val="clear" w:color="auto" w:fill="F2F2F2"/>
            <w:textDirection w:val="btLr"/>
          </w:tcPr>
          <w:p w14:paraId="3046EE5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2C31FB5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textDirection w:val="btLr"/>
          </w:tcPr>
          <w:p w14:paraId="1483DE8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</w:t>
            </w:r>
          </w:p>
        </w:tc>
        <w:tc>
          <w:tcPr>
            <w:tcW w:w="851" w:type="dxa"/>
            <w:shd w:val="clear" w:color="auto" w:fill="F2F2F2"/>
            <w:textDirection w:val="btLr"/>
          </w:tcPr>
          <w:p w14:paraId="21FC6AB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6B968C2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098B8B5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</w:t>
            </w:r>
          </w:p>
        </w:tc>
        <w:tc>
          <w:tcPr>
            <w:tcW w:w="708" w:type="dxa"/>
            <w:shd w:val="clear" w:color="auto" w:fill="F2F2F2"/>
            <w:textDirection w:val="btLr"/>
          </w:tcPr>
          <w:p w14:paraId="496C392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57D8824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709" w:type="dxa"/>
            <w:vMerge/>
            <w:shd w:val="clear" w:color="auto" w:fill="F2F2F2"/>
            <w:textDirection w:val="btLr"/>
          </w:tcPr>
          <w:p w14:paraId="2809B43B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1754134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0F73539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</w:tr>
      <w:tr w:rsidR="00974F6B" w:rsidRPr="00AB7259" w14:paraId="24BF493A" w14:textId="77777777" w:rsidTr="00974F6B">
        <w:trPr>
          <w:trHeight w:val="417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14:paraId="7315E07D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t xml:space="preserve">                                                                   </w:t>
            </w:r>
            <w:r w:rsidRPr="00AB7259">
              <w:rPr>
                <w:rFonts w:ascii="Arial" w:hAnsi="Arial" w:cs="Arial"/>
                <w:b/>
                <w:iCs/>
              </w:rPr>
              <w:t xml:space="preserve">1. Nazwa zadania merytorycznego                                                                           </w:t>
            </w: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29521FE3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E9E0056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1E7FB7EA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E2F64E7" w14:textId="77777777" w:rsidTr="00522293">
        <w:trPr>
          <w:trHeight w:val="417"/>
        </w:trPr>
        <w:tc>
          <w:tcPr>
            <w:tcW w:w="557" w:type="dxa"/>
            <w:shd w:val="clear" w:color="auto" w:fill="F2F2F2"/>
            <w:vAlign w:val="center"/>
          </w:tcPr>
          <w:p w14:paraId="5968F8E8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2B21B705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Personel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47771362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669AC637" w14:textId="77777777" w:rsidTr="002015C4">
        <w:trPr>
          <w:trHeight w:val="409"/>
        </w:trPr>
        <w:tc>
          <w:tcPr>
            <w:tcW w:w="557" w:type="dxa"/>
            <w:shd w:val="clear" w:color="auto" w:fill="F2F2F2"/>
            <w:vAlign w:val="center"/>
          </w:tcPr>
          <w:p w14:paraId="3B3EC4A4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720A8F6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A2D769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5D2B034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62989C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12970F4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4831DFE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3C68455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0739D87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5131A18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780F55A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F566AD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14DC5B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0FA626C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42AE72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CF29FD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2EB628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B30E52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DD42E3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FFE938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46F8DA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33D9995E" w14:textId="77777777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5AB317CD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23A4FBED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0B616E85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321A4EE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3DDD75B4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73F949F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D975ED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731D934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0A6ECD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2ED8F83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54B6C5A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02C9343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7BE503AF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1BCB4B6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6117D44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A37944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140B55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5A78EDD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C49566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4848C9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C11D79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38997A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608C823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96C64E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E68B5F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0DA70D25" w14:textId="77777777" w:rsidTr="00522293">
        <w:trPr>
          <w:trHeight w:val="283"/>
        </w:trPr>
        <w:tc>
          <w:tcPr>
            <w:tcW w:w="557" w:type="dxa"/>
            <w:shd w:val="clear" w:color="auto" w:fill="F2F2F2"/>
            <w:vAlign w:val="center"/>
          </w:tcPr>
          <w:p w14:paraId="3650C868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5425203C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Zakup środków trwałych o </w:t>
            </w:r>
            <w:r w:rsidRPr="00AB7259">
              <w:rPr>
                <w:rFonts w:ascii="Arial" w:hAnsi="Arial" w:cs="Arial"/>
                <w:b/>
              </w:rPr>
              <w:lastRenderedPageBreak/>
              <w:t xml:space="preserve">wartości </w:t>
            </w:r>
            <w:r w:rsidR="001A7DDF" w:rsidRPr="00AB7259">
              <w:rPr>
                <w:rFonts w:ascii="Arial" w:hAnsi="Arial" w:cs="Arial"/>
                <w:b/>
              </w:rPr>
              <w:t>powyżej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10</w:t>
            </w:r>
            <w:r w:rsidR="00203FAB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0</w:t>
            </w:r>
            <w:r w:rsidRPr="00AB7259">
              <w:rPr>
                <w:rFonts w:ascii="Arial" w:hAnsi="Arial" w:cs="Arial"/>
                <w:b/>
              </w:rPr>
              <w:t>00 zł netto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2F529190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5080F67A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5CAFF106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64BE4FF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40DA57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4A90D88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1CFDC9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0E4F022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08131FF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60BEE3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163461D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72996EA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03380EAA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897303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B21075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3D22A9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5D750B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040632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2127E38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24F584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8FB61A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EDE422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F9C76A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3EAA9579" w14:textId="77777777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E7C924A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0C051746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Inne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3A5A8B9B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6C9CA0A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31350678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5A45F65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90781A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4004CF2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38C314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044B8BC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613CEA2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78EF330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0B8680F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420E7EB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411F028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DB1A22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2A7991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72A849F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D2B51D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1EEA6DA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B83D08F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AE4F63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CC63DA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C36EBF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206DE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74F6B" w:rsidRPr="00AB7259" w14:paraId="71692153" w14:textId="77777777" w:rsidTr="00974F6B">
        <w:trPr>
          <w:trHeight w:val="562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14:paraId="4FCB0665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t xml:space="preserve">                                                                       </w:t>
            </w:r>
            <w:r w:rsidRPr="00AB7259">
              <w:rPr>
                <w:rFonts w:ascii="Arial" w:hAnsi="Arial" w:cs="Arial"/>
                <w:b/>
                <w:iCs/>
              </w:rPr>
              <w:t xml:space="preserve">1. Nazwa zadania merytorycznego                                                                          </w:t>
            </w: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3AC13CAA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224115C9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35ED7332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70083D8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9305706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7E87745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Personel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2D8734C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7569AF82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29CECF3C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5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7DF0FB7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0ED3B0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47FDAFF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6A537FD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05BA23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766BB6C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1D50E2F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shd w:val="clear" w:color="auto" w:fill="FFFFFF"/>
            <w:vAlign w:val="center"/>
          </w:tcPr>
          <w:p w14:paraId="431FE76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3" w:type="dxa"/>
            <w:gridSpan w:val="3"/>
            <w:shd w:val="clear" w:color="auto" w:fill="FFFFFF"/>
          </w:tcPr>
          <w:p w14:paraId="39FC89A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839602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C2975A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D93733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3CB6EB6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070B42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EBBA2F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4F68C2E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10A604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061C526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791B4E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BD6AAF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A96FCAA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27F024A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0D87B8A9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2AC3F4E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1F9424D5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4D67C8D1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6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218FE99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900523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0C5FE3F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5B8A96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848DE1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0E7CFF3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6C58635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15E7991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70E989E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A5D699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CA8C90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235F9F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BC2AD6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68419D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4DF645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6919D37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ED194D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9476FB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496A6F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290FF0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79F5E483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1155B3D5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1FE0AB8D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Zakup środków trwałych o wartości </w:t>
            </w:r>
            <w:r w:rsidR="00735E78" w:rsidRPr="00AB7259">
              <w:rPr>
                <w:rFonts w:ascii="Arial" w:hAnsi="Arial" w:cs="Arial"/>
                <w:b/>
              </w:rPr>
              <w:t>powyżej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10</w:t>
            </w:r>
            <w:r w:rsidR="00203FAB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0</w:t>
            </w:r>
            <w:r w:rsidRPr="00AB7259">
              <w:rPr>
                <w:rFonts w:ascii="Arial" w:hAnsi="Arial" w:cs="Arial"/>
                <w:b/>
              </w:rPr>
              <w:t>00 zł netto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09220A68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038A70A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94C6049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7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3216C389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E5831A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0875366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13B3B38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6FFB13C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0E330CB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577C9F4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62F740D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427FF82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25F23B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6EAFF5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053C71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79088BB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7E4388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9597F7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297BCBB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D42793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A309E4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635C4B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7C88B0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229C9301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10F5EDF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75B78C6A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Inne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1D92C502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62EF0A88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BC04675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8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4A5BE01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41B0368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029D6E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02541C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3059CA3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7FB0303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2535D29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1CDBEDC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3C3EA53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A56183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3EB9D8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107B3B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7F87361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13422A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821F69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59FF141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9B1C17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357E4A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DEB75C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D12BD2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2015C4" w:rsidRPr="00AB7259" w14:paraId="5C1FFC56" w14:textId="77777777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14:paraId="0773F84C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Koszty pośrednie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07093CE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87118DF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5D3DF07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</w:tr>
      <w:tr w:rsidR="002015C4" w:rsidRPr="00AB7259" w14:paraId="25F71C10" w14:textId="77777777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14:paraId="5220658E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3FE4CB28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7529DD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77D1E1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</w:tr>
    </w:tbl>
    <w:p w14:paraId="13FC59E6" w14:textId="77777777" w:rsidR="00DD756D" w:rsidRPr="00AB7259" w:rsidRDefault="00DD756D" w:rsidP="00AB7259">
      <w:pPr>
        <w:rPr>
          <w:rFonts w:ascii="Arial" w:hAnsi="Arial" w:cs="Arial"/>
          <w:b/>
        </w:rPr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3183"/>
      </w:tblGrid>
      <w:tr w:rsidR="00376930" w:rsidRPr="00AB7259" w14:paraId="5FE855E8" w14:textId="77777777" w:rsidTr="00E06AF8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31175FD" w14:textId="77777777" w:rsidR="00376930" w:rsidRPr="00AB7259" w:rsidRDefault="00A77B4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2E0DBF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1</w:t>
            </w:r>
            <w:r w:rsidR="002E0DBF" w:rsidRPr="00AB7259">
              <w:rPr>
                <w:rFonts w:ascii="Arial" w:hAnsi="Arial" w:cs="Arial"/>
                <w:b/>
              </w:rPr>
              <w:t>.</w:t>
            </w:r>
            <w:r w:rsidR="00BB2896" w:rsidRPr="00AB7259">
              <w:rPr>
                <w:rFonts w:ascii="Arial" w:hAnsi="Arial" w:cs="Arial"/>
                <w:b/>
              </w:rPr>
              <w:t>B</w:t>
            </w:r>
            <w:r w:rsidR="002E0DBF" w:rsidRPr="00AB7259">
              <w:rPr>
                <w:rFonts w:ascii="Arial" w:hAnsi="Arial" w:cs="Arial"/>
                <w:b/>
              </w:rPr>
              <w:t>. Uzasadnienia</w:t>
            </w:r>
          </w:p>
        </w:tc>
      </w:tr>
      <w:tr w:rsidR="00EA0086" w:rsidRPr="00AB7259" w14:paraId="4E310096" w14:textId="77777777" w:rsidTr="006B0D56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F348DCE" w14:textId="77777777" w:rsidR="00EA0086" w:rsidRPr="00AB7259" w:rsidRDefault="00EA008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1. Nazwa zadania merytorycznego</w:t>
            </w:r>
          </w:p>
        </w:tc>
      </w:tr>
      <w:tr w:rsidR="00376930" w:rsidRPr="00AB7259" w14:paraId="5467481C" w14:textId="77777777" w:rsidTr="006B0D56">
        <w:trPr>
          <w:trHeight w:val="270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8F051EF" w14:textId="77777777" w:rsidR="00376930" w:rsidRPr="00AB7259" w:rsidRDefault="00EA1B5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L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p.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D9D9D9"/>
          </w:tcPr>
          <w:p w14:paraId="468416B0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3BC616B1" w14:textId="77777777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94642C6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377C6F49" w14:textId="77777777" w:rsidR="00376930" w:rsidRPr="00AB7259" w:rsidRDefault="00376930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</w:rPr>
              <w:t>Uzasadnienie dla 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financingu</w:t>
            </w:r>
            <w:proofErr w:type="spellEnd"/>
          </w:p>
        </w:tc>
      </w:tr>
      <w:tr w:rsidR="00376930" w:rsidRPr="00AB7259" w14:paraId="2547CC5A" w14:textId="77777777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39614F9B" w14:textId="77777777" w:rsidR="00376930" w:rsidRPr="00AB7259" w:rsidRDefault="00376930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6537B5D6" w14:textId="77777777" w:rsidR="00376930" w:rsidRPr="00AB7259" w:rsidRDefault="00376930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</w:p>
        </w:tc>
      </w:tr>
      <w:tr w:rsidR="00376930" w:rsidRPr="00AB7259" w14:paraId="409BD87C" w14:textId="77777777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4E776AF7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564F7081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</w:t>
            </w:r>
            <w:r w:rsidR="00205DB7" w:rsidRPr="00AB7259">
              <w:rPr>
                <w:rFonts w:ascii="Arial" w:hAnsi="Arial" w:cs="Arial"/>
                <w:b/>
                <w:bCs/>
                <w:color w:val="000000"/>
              </w:rPr>
              <w:t xml:space="preserve">dla środków trwałych, w tym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przyjętych sposobów </w:t>
            </w:r>
            <w:r w:rsidR="00205DB7" w:rsidRPr="00AB7259">
              <w:rPr>
                <w:rFonts w:ascii="Arial" w:hAnsi="Arial" w:cs="Arial"/>
                <w:b/>
                <w:bCs/>
                <w:color w:val="000000"/>
              </w:rPr>
              <w:t xml:space="preserve">ich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pozyskania </w:t>
            </w:r>
          </w:p>
        </w:tc>
      </w:tr>
      <w:tr w:rsidR="00376930" w:rsidRPr="00AB7259" w14:paraId="4BD33449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CCDBCC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18F748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C6A0B" w:rsidRPr="00AB7259" w14:paraId="5BC7BB01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089B807" w14:textId="77777777" w:rsidR="00BC6A0B" w:rsidRPr="00AB7259" w:rsidRDefault="00BC6A0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E65A069" w14:textId="77777777" w:rsidR="00BC6A0B" w:rsidRPr="00AB7259" w:rsidRDefault="00BC6A0B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</w:t>
            </w:r>
            <w:r w:rsidR="00C76B11" w:rsidRPr="00AB7259">
              <w:rPr>
                <w:rFonts w:ascii="Arial" w:hAnsi="Arial" w:cs="Arial"/>
                <w:b/>
                <w:bCs/>
                <w:color w:val="000000"/>
              </w:rPr>
              <w:t xml:space="preserve">dla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wartości niematerialnych i prawnych</w:t>
            </w:r>
            <w:r w:rsidR="00C76B11" w:rsidRPr="00AB7259">
              <w:rPr>
                <w:rFonts w:ascii="Arial" w:hAnsi="Arial" w:cs="Arial"/>
                <w:b/>
                <w:bCs/>
                <w:color w:val="000000"/>
              </w:rPr>
              <w:t>, w tym przyjętych sposobów ich pozyskania</w:t>
            </w:r>
          </w:p>
        </w:tc>
      </w:tr>
      <w:tr w:rsidR="00BC6A0B" w:rsidRPr="00AB7259" w14:paraId="3B02F061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5DF905" w14:textId="77777777" w:rsidR="00BC6A0B" w:rsidRPr="00AB7259" w:rsidRDefault="00BC6A0B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26FE9E" w14:textId="77777777" w:rsidR="00BC6A0B" w:rsidRPr="00AB7259" w:rsidRDefault="00BC6A0B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376930" w:rsidRPr="00AB7259" w14:paraId="3DA8D50A" w14:textId="77777777" w:rsidTr="006B0D56">
        <w:trPr>
          <w:trHeight w:val="459"/>
        </w:trPr>
        <w:tc>
          <w:tcPr>
            <w:tcW w:w="1843" w:type="dxa"/>
            <w:shd w:val="pct5" w:color="auto" w:fill="FFFFFF"/>
            <w:vAlign w:val="center"/>
          </w:tcPr>
          <w:p w14:paraId="7ACC922D" w14:textId="77777777" w:rsidR="00376930" w:rsidRPr="00AB7259" w:rsidRDefault="00BC6A0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4</w:t>
            </w:r>
            <w:r w:rsidR="00376930" w:rsidRPr="00AB725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3183" w:type="dxa"/>
            <w:shd w:val="pct5" w:color="auto" w:fill="FFFFFF"/>
            <w:vAlign w:val="center"/>
          </w:tcPr>
          <w:p w14:paraId="1510B97E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Uzasadnienie kosztów </w:t>
            </w:r>
            <w:r w:rsidR="00AC1C9A" w:rsidRPr="00AB7259">
              <w:rPr>
                <w:rFonts w:ascii="Arial" w:hAnsi="Arial" w:cs="Arial"/>
                <w:b/>
                <w:bCs/>
              </w:rPr>
              <w:t>specyficznych</w:t>
            </w:r>
          </w:p>
        </w:tc>
      </w:tr>
      <w:tr w:rsidR="00376930" w:rsidRPr="00AB7259" w14:paraId="76284C0C" w14:textId="77777777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1101B84D" w14:textId="77777777" w:rsidR="00376930" w:rsidRPr="00AB7259" w:rsidRDefault="00376930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0A082962" w14:textId="77777777" w:rsidR="00376930" w:rsidRPr="00AB7259" w:rsidRDefault="00376930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1A328E" w:rsidRPr="00AB7259" w14:paraId="582BD4DB" w14:textId="77777777" w:rsidTr="001A328E">
        <w:trPr>
          <w:trHeight w:val="332"/>
        </w:trPr>
        <w:tc>
          <w:tcPr>
            <w:tcW w:w="15026" w:type="dxa"/>
            <w:gridSpan w:val="2"/>
            <w:shd w:val="clear" w:color="auto" w:fill="F2F2F2"/>
            <w:vAlign w:val="center"/>
          </w:tcPr>
          <w:p w14:paraId="02FA5216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</w:rPr>
              <w:t>2. Nazwa zadania merytorycznego</w:t>
            </w:r>
          </w:p>
        </w:tc>
      </w:tr>
      <w:tr w:rsidR="001A328E" w:rsidRPr="00AB7259" w14:paraId="6B18020F" w14:textId="77777777" w:rsidTr="001A328E">
        <w:trPr>
          <w:trHeight w:val="222"/>
        </w:trPr>
        <w:tc>
          <w:tcPr>
            <w:tcW w:w="1843" w:type="dxa"/>
            <w:shd w:val="clear" w:color="auto" w:fill="F2F2F2"/>
            <w:vAlign w:val="center"/>
          </w:tcPr>
          <w:p w14:paraId="2491BE9D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3183" w:type="dxa"/>
            <w:shd w:val="clear" w:color="auto" w:fill="D9D9D9"/>
          </w:tcPr>
          <w:p w14:paraId="064A4A7B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</w:p>
        </w:tc>
      </w:tr>
      <w:tr w:rsidR="001A328E" w:rsidRPr="00AB7259" w14:paraId="2E5D5277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313EE31" w14:textId="77777777" w:rsidR="001A328E" w:rsidRPr="00AB7259" w:rsidRDefault="001A328E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7EA58146" w14:textId="77777777" w:rsidR="001A328E" w:rsidRPr="00AB7259" w:rsidRDefault="001A328E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</w:rPr>
              <w:t>Uzasadnienie dla 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financingu</w:t>
            </w:r>
            <w:proofErr w:type="spellEnd"/>
          </w:p>
        </w:tc>
      </w:tr>
      <w:tr w:rsidR="001A328E" w:rsidRPr="00AB7259" w14:paraId="6D633E71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4D3178C5" w14:textId="77777777" w:rsidR="001A328E" w:rsidRPr="00AB7259" w:rsidRDefault="001A328E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7DF2F9BA" w14:textId="77777777" w:rsidR="001A328E" w:rsidRPr="00AB7259" w:rsidRDefault="001A328E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</w:p>
        </w:tc>
      </w:tr>
      <w:tr w:rsidR="001A328E" w:rsidRPr="00AB7259" w14:paraId="51FE80CE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35F6838" w14:textId="77777777" w:rsidR="001A328E" w:rsidRPr="00AB7259" w:rsidRDefault="001A328E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4E2DE6DD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dla środków trwałych, w tym przyjętych sposobów ich pozyskania </w:t>
            </w:r>
          </w:p>
        </w:tc>
      </w:tr>
      <w:tr w:rsidR="001A328E" w:rsidRPr="00AB7259" w14:paraId="6B249BD4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2BA0347B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3C0A1DC3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A328E" w:rsidRPr="00AB7259" w14:paraId="0686D67C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767AF39F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65E11245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wartości niematerialnych i prawnych, w tym przyjętych sposobów ich pozyskania</w:t>
            </w:r>
          </w:p>
        </w:tc>
      </w:tr>
      <w:tr w:rsidR="001A328E" w:rsidRPr="00AB7259" w14:paraId="63BF6CD3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7DDEF85C" w14:textId="77777777" w:rsidR="001A328E" w:rsidRPr="00AB7259" w:rsidRDefault="001A328E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6DEACCCB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1A328E" w:rsidRPr="00AB7259" w14:paraId="20C6BBD6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41BEB5D7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4C52D51E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Uzasadnienie kosztów specyficznych</w:t>
            </w:r>
          </w:p>
        </w:tc>
      </w:tr>
      <w:tr w:rsidR="001A328E" w:rsidRPr="00AB7259" w14:paraId="0A4A49FA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0320D5B7" w14:textId="77777777" w:rsidR="001A328E" w:rsidRPr="00AB7259" w:rsidRDefault="001A328E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1DB38036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</w:tbl>
    <w:p w14:paraId="5F04A255" w14:textId="77777777" w:rsidR="00376930" w:rsidRPr="00AB7259" w:rsidRDefault="00376930" w:rsidP="00AB7259">
      <w:pPr>
        <w:rPr>
          <w:rFonts w:ascii="Arial" w:hAnsi="Arial" w:cs="Arial"/>
          <w:b/>
        </w:rPr>
      </w:pPr>
    </w:p>
    <w:p w14:paraId="4FD47EA7" w14:textId="77777777" w:rsidR="007663B3" w:rsidRPr="00AB7259" w:rsidRDefault="007663B3" w:rsidP="00AB7259">
      <w:pPr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14884"/>
      </w:tblGrid>
      <w:tr w:rsidR="0068676C" w:rsidRPr="00AB7259" w14:paraId="2B49D502" w14:textId="77777777" w:rsidTr="00E06AF8">
        <w:tc>
          <w:tcPr>
            <w:tcW w:w="14884" w:type="dxa"/>
            <w:shd w:val="clear" w:color="auto" w:fill="F2F2F2"/>
          </w:tcPr>
          <w:p w14:paraId="260BBC76" w14:textId="77777777" w:rsidR="0068676C" w:rsidRPr="00AB7259" w:rsidRDefault="00A77B4B" w:rsidP="00AB7259">
            <w:pPr>
              <w:spacing w:line="276" w:lineRule="auto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F41B67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2</w:t>
            </w:r>
            <w:r w:rsidR="0068676C" w:rsidRPr="00AB7259">
              <w:rPr>
                <w:rFonts w:ascii="Arial" w:hAnsi="Arial" w:cs="Arial"/>
                <w:b/>
              </w:rPr>
              <w:t>. Budżet ogólny</w:t>
            </w:r>
          </w:p>
        </w:tc>
      </w:tr>
    </w:tbl>
    <w:p w14:paraId="4A7D74E8" w14:textId="77777777" w:rsidR="0068676C" w:rsidRPr="00AB7259" w:rsidRDefault="0068676C" w:rsidP="00AB7259">
      <w:pPr>
        <w:rPr>
          <w:rFonts w:ascii="Arial" w:hAnsi="Arial" w:cs="Arial"/>
          <w:b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152B6E" w:rsidRPr="00AB7259" w14:paraId="372C0BF2" w14:textId="77777777" w:rsidTr="00E06AF8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49FAD78D" w14:textId="77777777" w:rsidR="00152B6E" w:rsidRPr="00AB7259" w:rsidRDefault="001B48EE" w:rsidP="00AB7259">
            <w:pPr>
              <w:pStyle w:val="Legenda"/>
              <w:ind w:hanging="360"/>
              <w:jc w:val="left"/>
              <w:rPr>
                <w:rFonts w:ascii="Arial" w:hAnsi="Arial" w:cs="Arial"/>
                <w:sz w:val="24"/>
              </w:rPr>
            </w:pPr>
            <w:r w:rsidRPr="00AB7259">
              <w:rPr>
                <w:rFonts w:ascii="Arial" w:hAnsi="Arial" w:cs="Arial"/>
                <w:sz w:val="24"/>
              </w:rPr>
              <w:t>E</w:t>
            </w:r>
            <w:r w:rsidR="00152B6E" w:rsidRPr="00AB7259">
              <w:rPr>
                <w:rFonts w:ascii="Arial" w:hAnsi="Arial" w:cs="Arial"/>
                <w:sz w:val="24"/>
              </w:rPr>
              <w:t>.</w:t>
            </w:r>
            <w:r w:rsidR="00610387" w:rsidRPr="00AB7259">
              <w:rPr>
                <w:rFonts w:ascii="Arial" w:hAnsi="Arial" w:cs="Arial"/>
                <w:sz w:val="24"/>
              </w:rPr>
              <w:t>2</w:t>
            </w:r>
            <w:r w:rsidR="00152B6E" w:rsidRPr="00AB7259">
              <w:rPr>
                <w:rFonts w:ascii="Arial" w:hAnsi="Arial" w:cs="Arial"/>
                <w:sz w:val="24"/>
              </w:rPr>
              <w:t>.A. Kwalifikowalność VAT</w:t>
            </w:r>
          </w:p>
        </w:tc>
      </w:tr>
      <w:tr w:rsidR="00B536FB" w:rsidRPr="00AB7259" w14:paraId="33612EF2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2FD326F2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A06795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89D832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37DE8B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536FB" w:rsidRPr="00AB7259" w14:paraId="15F4F5C8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3252D973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6CDAF5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18BC19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536FB" w:rsidRPr="00AB7259" w14:paraId="1C413123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7185C64E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159792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6491FB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C76B11" w:rsidRPr="00AB7259" w14:paraId="7D2EA673" w14:textId="77777777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0C06D539" w14:textId="77777777" w:rsidR="00C76B11" w:rsidRPr="00AB7259" w:rsidRDefault="00C76B11" w:rsidP="00AB7259">
            <w:pPr>
              <w:pStyle w:val="Legenda"/>
              <w:ind w:hanging="360"/>
              <w:jc w:val="left"/>
              <w:rPr>
                <w:rFonts w:ascii="Arial" w:hAnsi="Arial" w:cs="Arial"/>
                <w:iCs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t>Oświadczam, że wydatki ponoszone w projekcie są wydatkami 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/niezawierającymi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/częściowo zawierającymi VAT</w:t>
            </w:r>
          </w:p>
        </w:tc>
      </w:tr>
      <w:tr w:rsidR="000646C8" w:rsidRPr="00AB7259" w14:paraId="5C1D530F" w14:textId="77777777" w:rsidTr="000646C8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14:paraId="01B47335" w14:textId="77777777" w:rsidR="000646C8" w:rsidRPr="00AB7259" w:rsidRDefault="000646C8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14:paraId="02B45B40" w14:textId="77777777" w:rsidR="000646C8" w:rsidRPr="00AB7259" w:rsidRDefault="000646C8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</w:p>
        </w:tc>
      </w:tr>
    </w:tbl>
    <w:p w14:paraId="6C0848C0" w14:textId="77777777" w:rsidR="004F3374" w:rsidRPr="00AB7259" w:rsidRDefault="004F3374" w:rsidP="00AB7259">
      <w:pPr>
        <w:rPr>
          <w:rFonts w:ascii="Arial" w:hAnsi="Arial" w:cs="Arial"/>
          <w:b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B246CB" w:rsidRPr="00AB7259" w14:paraId="356BAF34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14DBCBF0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2B761A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5E9AF6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246CB" w:rsidRPr="00AB7259" w14:paraId="59B3F35C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7F2D1D93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D49FBF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0101EE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246CB" w:rsidRPr="00AB7259" w14:paraId="7D4838C9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678BE504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DDA710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5EFE22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A02D8E" w:rsidRPr="00AB7259" w14:paraId="58C7279F" w14:textId="77777777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56B78070" w14:textId="77777777" w:rsidR="00A02D8E" w:rsidRPr="00AB7259" w:rsidRDefault="00A02D8E" w:rsidP="00AB7259">
            <w:pPr>
              <w:pStyle w:val="Legenda"/>
              <w:ind w:hanging="360"/>
              <w:jc w:val="left"/>
              <w:rPr>
                <w:rFonts w:ascii="Arial" w:hAnsi="Arial" w:cs="Arial"/>
                <w:iCs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lastRenderedPageBreak/>
              <w:t>Oświadczam, że wydatki ponoszone w projekcie są wydatkami 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/niezawierającymi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/częściowo zawierającymi VAT</w:t>
            </w:r>
          </w:p>
        </w:tc>
      </w:tr>
      <w:tr w:rsidR="00B246CB" w:rsidRPr="00AB7259" w14:paraId="4E94AE19" w14:textId="77777777" w:rsidTr="004F6BD2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14:paraId="6B47DDEB" w14:textId="77777777" w:rsidR="00B246CB" w:rsidRPr="00AB7259" w:rsidRDefault="00B246CB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14:paraId="3F19746F" w14:textId="77777777" w:rsidR="00B246CB" w:rsidRPr="00AB7259" w:rsidRDefault="00B246CB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</w:p>
        </w:tc>
      </w:tr>
    </w:tbl>
    <w:p w14:paraId="38E7E4E0" w14:textId="77777777" w:rsidR="00B246CB" w:rsidRPr="00AB7259" w:rsidRDefault="00B246CB" w:rsidP="00AB7259">
      <w:pPr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3969"/>
        <w:gridCol w:w="3828"/>
        <w:gridCol w:w="2551"/>
      </w:tblGrid>
      <w:tr w:rsidR="00280E3B" w:rsidRPr="00AB7259" w14:paraId="5C457222" w14:textId="77777777" w:rsidTr="00E06AF8">
        <w:tc>
          <w:tcPr>
            <w:tcW w:w="14884" w:type="dxa"/>
            <w:gridSpan w:val="4"/>
            <w:shd w:val="clear" w:color="auto" w:fill="F2F2F2"/>
          </w:tcPr>
          <w:p w14:paraId="33443F84" w14:textId="77777777" w:rsidR="00280E3B" w:rsidRPr="00AB7259" w:rsidRDefault="001B48E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280E3B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2</w:t>
            </w:r>
            <w:r w:rsidR="00280E3B" w:rsidRPr="00AB7259">
              <w:rPr>
                <w:rFonts w:ascii="Arial" w:hAnsi="Arial" w:cs="Arial"/>
                <w:b/>
              </w:rPr>
              <w:t>.</w:t>
            </w:r>
            <w:r w:rsidR="009E2C4E" w:rsidRPr="00AB7259">
              <w:rPr>
                <w:rFonts w:ascii="Arial" w:hAnsi="Arial" w:cs="Arial"/>
                <w:b/>
              </w:rPr>
              <w:t>B</w:t>
            </w:r>
            <w:r w:rsidR="00280E3B" w:rsidRPr="00AB7259">
              <w:rPr>
                <w:rFonts w:ascii="Arial" w:hAnsi="Arial" w:cs="Arial"/>
                <w:b/>
              </w:rPr>
              <w:t>. Podsumowanie budżetu</w:t>
            </w:r>
          </w:p>
        </w:tc>
      </w:tr>
      <w:tr w:rsidR="00A411D8" w:rsidRPr="00AB7259" w14:paraId="38BFE53C" w14:textId="77777777" w:rsidTr="009D7BED">
        <w:tc>
          <w:tcPr>
            <w:tcW w:w="4536" w:type="dxa"/>
            <w:shd w:val="clear" w:color="auto" w:fill="F2F2F2"/>
          </w:tcPr>
          <w:p w14:paraId="6F38719E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 wydatku</w:t>
            </w:r>
          </w:p>
        </w:tc>
        <w:tc>
          <w:tcPr>
            <w:tcW w:w="3969" w:type="dxa"/>
            <w:shd w:val="clear" w:color="auto" w:fill="F2F2F2"/>
          </w:tcPr>
          <w:p w14:paraId="636BB07C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3828" w:type="dxa"/>
            <w:shd w:val="clear" w:color="auto" w:fill="F2F2F2"/>
          </w:tcPr>
          <w:p w14:paraId="355E6914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2551" w:type="dxa"/>
            <w:shd w:val="clear" w:color="auto" w:fill="F2F2F2"/>
          </w:tcPr>
          <w:p w14:paraId="01F1EA8D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Ogółem</w:t>
            </w:r>
          </w:p>
        </w:tc>
      </w:tr>
      <w:tr w:rsidR="00C865E1" w:rsidRPr="00AB7259" w14:paraId="45DF9C35" w14:textId="77777777" w:rsidTr="00196AF6">
        <w:tc>
          <w:tcPr>
            <w:tcW w:w="14884" w:type="dxa"/>
            <w:gridSpan w:val="4"/>
            <w:shd w:val="clear" w:color="auto" w:fill="D9D9D9"/>
          </w:tcPr>
          <w:p w14:paraId="34CA099D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A411D8" w:rsidRPr="00AB7259" w14:paraId="6DF14E99" w14:textId="77777777" w:rsidTr="009D7BED">
        <w:trPr>
          <w:trHeight w:val="441"/>
        </w:trPr>
        <w:tc>
          <w:tcPr>
            <w:tcW w:w="4536" w:type="dxa"/>
            <w:shd w:val="clear" w:color="auto" w:fill="F2F2F2"/>
            <w:vAlign w:val="center"/>
          </w:tcPr>
          <w:p w14:paraId="2E7884B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</w:t>
            </w:r>
            <w:r w:rsidR="004528CC" w:rsidRPr="00AB7259">
              <w:rPr>
                <w:rFonts w:ascii="Arial" w:hAnsi="Arial" w:cs="Arial"/>
              </w:rPr>
              <w:t>.</w:t>
            </w:r>
            <w:r w:rsidRPr="00AB7259">
              <w:rPr>
                <w:rFonts w:ascii="Arial" w:hAnsi="Arial" w:cs="Arial"/>
              </w:rPr>
              <w:t xml:space="preserve"> </w:t>
            </w:r>
            <w:r w:rsidR="00E00760" w:rsidRPr="00AB7259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088CDD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7B4E0ED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C9B53F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6B1870C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5D61270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1.1 </w:t>
            </w:r>
            <w:r w:rsidRPr="00AB7259">
              <w:rPr>
                <w:rFonts w:ascii="Arial" w:hAnsi="Arial" w:cs="Arial"/>
                <w:b/>
              </w:rPr>
              <w:t>Koszty bezpośrednie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322796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C99348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C81B2B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6E4A8A" w:rsidRPr="00AB7259" w14:paraId="5A54241B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2396A151" w14:textId="77777777" w:rsidR="006E4A8A" w:rsidRPr="00AB7259" w:rsidRDefault="006E4A8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      Zadanie </w:t>
            </w:r>
            <w:r w:rsidR="00EA0086" w:rsidRPr="00AB7259">
              <w:rPr>
                <w:rFonts w:ascii="Arial" w:hAnsi="Arial" w:cs="Arial"/>
              </w:rPr>
              <w:t xml:space="preserve">merytoryczne </w:t>
            </w:r>
            <w:r w:rsidRPr="00AB7259">
              <w:rPr>
                <w:rFonts w:ascii="Arial" w:hAnsi="Arial" w:cs="Arial"/>
              </w:rPr>
              <w:t>1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4B75E9D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9B5A418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8651E9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</w:tr>
      <w:tr w:rsidR="00846C18" w:rsidRPr="00AB7259" w14:paraId="136C4091" w14:textId="77777777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68FA0D20" w14:textId="77777777" w:rsidR="00846C18" w:rsidRPr="00AB7259" w:rsidRDefault="00846C1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jako %</w:t>
            </w:r>
            <w:r w:rsidRPr="00AB7259">
              <w:rPr>
                <w:rFonts w:ascii="Arial" w:hAnsi="Arial" w:cs="Arial"/>
                <w:shd w:val="clear" w:color="auto" w:fill="F2F2F2"/>
              </w:rPr>
              <w:t xml:space="preserve"> </w:t>
            </w:r>
            <w:r w:rsidR="00EB4F72" w:rsidRPr="00AB7259">
              <w:rPr>
                <w:rFonts w:ascii="Arial" w:hAnsi="Arial" w:cs="Arial"/>
                <w:shd w:val="clear" w:color="auto" w:fill="F2F2F2"/>
              </w:rPr>
              <w:t>kosztów bezpośrednich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5BD6855A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FC6A9C8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</w:tr>
      <w:tr w:rsidR="006E4A8A" w:rsidRPr="00AB7259" w14:paraId="00F71922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3AF5A529" w14:textId="77777777" w:rsidR="006E4A8A" w:rsidRPr="00AB7259" w:rsidRDefault="006E4A8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      Zadanie </w:t>
            </w:r>
            <w:r w:rsidR="00EA0086" w:rsidRPr="00AB7259">
              <w:rPr>
                <w:rFonts w:ascii="Arial" w:hAnsi="Arial" w:cs="Arial"/>
              </w:rPr>
              <w:t xml:space="preserve">merytoryczne </w:t>
            </w:r>
            <w:r w:rsidR="00BC48AE" w:rsidRPr="00AB7259">
              <w:rPr>
                <w:rFonts w:ascii="Arial" w:hAnsi="Arial" w:cs="Arial"/>
              </w:rPr>
              <w:t>…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CCDEF5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364719F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F67821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</w:tr>
      <w:tr w:rsidR="00846C18" w:rsidRPr="00AB7259" w14:paraId="70A0FA60" w14:textId="77777777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228BE03B" w14:textId="77777777" w:rsidR="00846C18" w:rsidRPr="00AB7259" w:rsidRDefault="00846C1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</w:t>
            </w:r>
            <w:r w:rsidRPr="00AB7259">
              <w:rPr>
                <w:rFonts w:ascii="Arial" w:hAnsi="Arial" w:cs="Arial"/>
                <w:shd w:val="clear" w:color="auto" w:fill="F2F2F2"/>
              </w:rPr>
              <w:t xml:space="preserve">% </w:t>
            </w:r>
            <w:r w:rsidR="00EB4F72" w:rsidRPr="00AB7259">
              <w:rPr>
                <w:rFonts w:ascii="Arial" w:hAnsi="Arial" w:cs="Arial"/>
                <w:shd w:val="clear" w:color="auto" w:fill="F2F2F2"/>
              </w:rPr>
              <w:t>kosztów bezpośrednich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B25F7B9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A9D53B4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</w:tr>
      <w:tr w:rsidR="00082653" w:rsidRPr="00AB7259" w14:paraId="7A0D776F" w14:textId="77777777" w:rsidTr="00082653">
        <w:trPr>
          <w:trHeight w:val="410"/>
        </w:trPr>
        <w:tc>
          <w:tcPr>
            <w:tcW w:w="4536" w:type="dxa"/>
            <w:shd w:val="clear" w:color="auto" w:fill="F2F2F2"/>
            <w:vAlign w:val="center"/>
          </w:tcPr>
          <w:p w14:paraId="6AB23AD8" w14:textId="77777777" w:rsidR="00082653" w:rsidRPr="00AB7259" w:rsidRDefault="00082653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1.2 </w:t>
            </w:r>
            <w:r w:rsidRPr="00AB7259">
              <w:rPr>
                <w:rFonts w:ascii="Arial" w:hAnsi="Arial" w:cs="Arial"/>
                <w:b/>
              </w:rPr>
              <w:t>Koszty 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28867FB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5609D728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290049A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</w:tr>
      <w:tr w:rsidR="00B33073" w:rsidRPr="00AB7259" w14:paraId="5C343A03" w14:textId="77777777" w:rsidTr="00B33073">
        <w:tc>
          <w:tcPr>
            <w:tcW w:w="4536" w:type="dxa"/>
            <w:shd w:val="clear" w:color="auto" w:fill="F2F2F2"/>
            <w:vAlign w:val="center"/>
          </w:tcPr>
          <w:p w14:paraId="71ABE850" w14:textId="77777777" w:rsidR="00A02D8E" w:rsidRPr="00AB7259" w:rsidRDefault="00B33073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</w:rPr>
              <w:t>jako % kosztów bezpośrednich</w:t>
            </w:r>
          </w:p>
          <w:p w14:paraId="6AFC432A" w14:textId="77777777" w:rsidR="00B33073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AA99712" w14:textId="77777777" w:rsidR="00B33073" w:rsidRPr="00AB7259" w:rsidRDefault="00B33073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07156E46" w14:textId="77777777" w:rsidR="00B33073" w:rsidRPr="00AB7259" w:rsidRDefault="00B33073" w:rsidP="00AB7259">
            <w:pPr>
              <w:rPr>
                <w:rFonts w:ascii="Arial" w:hAnsi="Arial" w:cs="Arial"/>
              </w:rPr>
            </w:pPr>
          </w:p>
        </w:tc>
      </w:tr>
      <w:tr w:rsidR="009D7BED" w:rsidRPr="00AB7259" w14:paraId="7DC2FEED" w14:textId="77777777" w:rsidTr="00B33073">
        <w:trPr>
          <w:trHeight w:val="446"/>
        </w:trPr>
        <w:tc>
          <w:tcPr>
            <w:tcW w:w="4536" w:type="dxa"/>
            <w:shd w:val="clear" w:color="auto" w:fill="F2F2F2"/>
            <w:vAlign w:val="center"/>
          </w:tcPr>
          <w:p w14:paraId="5AA262F9" w14:textId="77777777" w:rsidR="009D7BED" w:rsidRPr="00AB7259" w:rsidRDefault="009D7BE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2. </w:t>
            </w:r>
            <w:r w:rsidRPr="00AB7259">
              <w:rPr>
                <w:rFonts w:ascii="Arial" w:hAnsi="Arial" w:cs="Arial"/>
                <w:b/>
              </w:rPr>
              <w:t>Wnioskowane dofinansowanie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2BBDB2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1BD321D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DC5F134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</w:tr>
      <w:tr w:rsidR="009D7BED" w:rsidRPr="00AB7259" w14:paraId="6497C12F" w14:textId="77777777" w:rsidTr="000D6731">
        <w:tc>
          <w:tcPr>
            <w:tcW w:w="4536" w:type="dxa"/>
            <w:shd w:val="clear" w:color="auto" w:fill="F2F2F2"/>
            <w:vAlign w:val="center"/>
          </w:tcPr>
          <w:p w14:paraId="3CBABC4A" w14:textId="77777777" w:rsidR="009D7BED" w:rsidRPr="00AB7259" w:rsidRDefault="009D7BE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2D635D4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EDBE2C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623DA7A" w14:textId="77777777" w:rsidTr="009D7BED">
        <w:trPr>
          <w:trHeight w:val="395"/>
        </w:trPr>
        <w:tc>
          <w:tcPr>
            <w:tcW w:w="4536" w:type="dxa"/>
            <w:shd w:val="clear" w:color="auto" w:fill="F2F2F2"/>
            <w:vAlign w:val="center"/>
          </w:tcPr>
          <w:p w14:paraId="2CDB208F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Kwoty ryczałtowe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D7CEAC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C47FCE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0BD384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7199C8F3" w14:textId="77777777" w:rsidTr="00872337">
        <w:tc>
          <w:tcPr>
            <w:tcW w:w="4536" w:type="dxa"/>
            <w:shd w:val="clear" w:color="auto" w:fill="F2F2F2"/>
            <w:vAlign w:val="center"/>
          </w:tcPr>
          <w:p w14:paraId="78812B0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0E5C619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917D02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ECC8BA2" w14:textId="77777777" w:rsidTr="009D7BED">
        <w:trPr>
          <w:trHeight w:val="433"/>
        </w:trPr>
        <w:tc>
          <w:tcPr>
            <w:tcW w:w="4536" w:type="dxa"/>
            <w:shd w:val="clear" w:color="auto" w:fill="F2F2F2"/>
            <w:vAlign w:val="center"/>
          </w:tcPr>
          <w:p w14:paraId="33BF0F7C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Stawki jednostkowe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43C1CF9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7D4632B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91391C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5BCC82A" w14:textId="77777777" w:rsidTr="00872337">
        <w:tc>
          <w:tcPr>
            <w:tcW w:w="4536" w:type="dxa"/>
            <w:shd w:val="clear" w:color="auto" w:fill="F2F2F2"/>
            <w:vAlign w:val="center"/>
          </w:tcPr>
          <w:p w14:paraId="1815A7D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01727B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11D56CE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3BEB1E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257862B5" w14:textId="77777777" w:rsidTr="00B33073">
        <w:trPr>
          <w:trHeight w:val="456"/>
        </w:trPr>
        <w:tc>
          <w:tcPr>
            <w:tcW w:w="4536" w:type="dxa"/>
            <w:shd w:val="clear" w:color="auto" w:fill="F2F2F2"/>
            <w:vAlign w:val="center"/>
          </w:tcPr>
          <w:p w14:paraId="3657986C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5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Personel projektu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97F44A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27A415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72A868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1269FB87" w14:textId="77777777" w:rsidTr="00B33073">
        <w:tc>
          <w:tcPr>
            <w:tcW w:w="4536" w:type="dxa"/>
            <w:shd w:val="clear" w:color="auto" w:fill="F2F2F2"/>
            <w:vAlign w:val="center"/>
          </w:tcPr>
          <w:p w14:paraId="166F8C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5959C5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507E2B6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353D6F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6E4AF302" w14:textId="77777777" w:rsidTr="00B33073">
        <w:trPr>
          <w:trHeight w:val="439"/>
        </w:trPr>
        <w:tc>
          <w:tcPr>
            <w:tcW w:w="4536" w:type="dxa"/>
            <w:shd w:val="clear" w:color="auto" w:fill="F2F2F2"/>
            <w:vAlign w:val="center"/>
          </w:tcPr>
          <w:p w14:paraId="06E315F4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6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096A63" w:rsidRPr="00AB7259">
              <w:rPr>
                <w:rFonts w:ascii="Arial" w:hAnsi="Arial" w:cs="Arial"/>
                <w:b/>
              </w:rPr>
              <w:t>Usługi</w:t>
            </w:r>
            <w:r w:rsidR="00376930" w:rsidRPr="00AB7259">
              <w:rPr>
                <w:rFonts w:ascii="Arial" w:hAnsi="Arial" w:cs="Arial"/>
                <w:b/>
              </w:rPr>
              <w:t xml:space="preserve"> </w:t>
            </w:r>
            <w:r w:rsidR="00096A63" w:rsidRPr="00AB7259">
              <w:rPr>
                <w:rFonts w:ascii="Arial" w:hAnsi="Arial" w:cs="Arial"/>
                <w:b/>
              </w:rPr>
              <w:t xml:space="preserve">merytoryczne </w:t>
            </w:r>
            <w:r w:rsidR="00376930" w:rsidRPr="00AB7259">
              <w:rPr>
                <w:rFonts w:ascii="Arial" w:hAnsi="Arial" w:cs="Arial"/>
                <w:b/>
              </w:rPr>
              <w:t>zlecone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0CDF60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865245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B3012B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13A54D62" w14:textId="77777777" w:rsidTr="00872337">
        <w:tc>
          <w:tcPr>
            <w:tcW w:w="4536" w:type="dxa"/>
            <w:shd w:val="clear" w:color="auto" w:fill="F2F2F2"/>
            <w:vAlign w:val="center"/>
          </w:tcPr>
          <w:p w14:paraId="4C598F9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5959C5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22E62AB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3014AF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396F0FF" w14:textId="77777777" w:rsidTr="009D7BED">
        <w:trPr>
          <w:trHeight w:val="449"/>
        </w:trPr>
        <w:tc>
          <w:tcPr>
            <w:tcW w:w="4536" w:type="dxa"/>
            <w:shd w:val="clear" w:color="auto" w:fill="F2F2F2"/>
            <w:vAlign w:val="center"/>
          </w:tcPr>
          <w:p w14:paraId="47965AE1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7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BB2896" w:rsidRPr="00AB7259">
              <w:rPr>
                <w:rFonts w:ascii="Arial" w:hAnsi="Arial" w:cs="Arial"/>
                <w:b/>
              </w:rPr>
              <w:t xml:space="preserve">Zakup środków trwałych o wartości </w:t>
            </w:r>
            <w:r w:rsidR="00735E78" w:rsidRPr="00AB7259">
              <w:rPr>
                <w:rFonts w:ascii="Arial" w:hAnsi="Arial" w:cs="Arial"/>
                <w:b/>
              </w:rPr>
              <w:t>powyżej</w:t>
            </w:r>
            <w:r w:rsidR="00BB2896" w:rsidRPr="00AB7259">
              <w:rPr>
                <w:rFonts w:ascii="Arial" w:hAnsi="Arial" w:cs="Arial"/>
                <w:b/>
              </w:rPr>
              <w:t xml:space="preserve"> </w:t>
            </w:r>
            <w:r w:rsidR="007637EF" w:rsidRPr="00AB7259">
              <w:rPr>
                <w:rFonts w:ascii="Arial" w:hAnsi="Arial" w:cs="Arial"/>
                <w:b/>
              </w:rPr>
              <w:t>10000</w:t>
            </w:r>
            <w:r w:rsidR="00BB2896" w:rsidRPr="00AB7259">
              <w:rPr>
                <w:rFonts w:ascii="Arial" w:hAnsi="Arial" w:cs="Arial"/>
                <w:b/>
              </w:rPr>
              <w:t xml:space="preserve"> zł netto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E293F0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3F62FE5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3C3A4D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2D77339" w14:textId="77777777" w:rsidTr="00872337">
        <w:tc>
          <w:tcPr>
            <w:tcW w:w="4536" w:type="dxa"/>
            <w:shd w:val="clear" w:color="auto" w:fill="F2F2F2"/>
            <w:vAlign w:val="center"/>
          </w:tcPr>
          <w:p w14:paraId="20A81EE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CB693E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355EFA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02F15B11" w14:textId="77777777" w:rsidTr="002243C0">
        <w:trPr>
          <w:trHeight w:val="445"/>
        </w:trPr>
        <w:tc>
          <w:tcPr>
            <w:tcW w:w="4536" w:type="dxa"/>
            <w:shd w:val="clear" w:color="auto" w:fill="F2F2F2"/>
            <w:vAlign w:val="center"/>
          </w:tcPr>
          <w:p w14:paraId="1E6C02DD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8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  <w:b/>
              </w:rPr>
              <w:t xml:space="preserve"> Cross-</w:t>
            </w:r>
            <w:proofErr w:type="spellStart"/>
            <w:r w:rsidR="00376930"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3969" w:type="dxa"/>
            <w:shd w:val="clear" w:color="auto" w:fill="F2F2F2"/>
            <w:vAlign w:val="center"/>
          </w:tcPr>
          <w:p w14:paraId="30B691C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702962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947CF8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5CC58C57" w14:textId="77777777" w:rsidTr="002243C0">
        <w:tc>
          <w:tcPr>
            <w:tcW w:w="4536" w:type="dxa"/>
            <w:shd w:val="clear" w:color="auto" w:fill="F2F2F2"/>
            <w:vAlign w:val="center"/>
          </w:tcPr>
          <w:p w14:paraId="003F59A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</w:t>
            </w:r>
            <w:r w:rsidR="002243C0" w:rsidRPr="00AB7259">
              <w:rPr>
                <w:rFonts w:ascii="Arial" w:hAnsi="Arial" w:cs="Arial"/>
              </w:rPr>
              <w:t xml:space="preserve">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195FBB5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8A27DE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7D52C018" w14:textId="77777777" w:rsidTr="009D7BED">
        <w:trPr>
          <w:trHeight w:val="440"/>
        </w:trPr>
        <w:tc>
          <w:tcPr>
            <w:tcW w:w="4536" w:type="dxa"/>
            <w:shd w:val="clear" w:color="auto" w:fill="F2F2F2"/>
            <w:vAlign w:val="center"/>
          </w:tcPr>
          <w:p w14:paraId="21A5DBFF" w14:textId="77777777" w:rsidR="00376930" w:rsidRPr="00AB7259" w:rsidRDefault="00A02D8E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>9</w:t>
            </w:r>
            <w:r w:rsidR="004528CC" w:rsidRPr="00AB7259">
              <w:rPr>
                <w:rFonts w:ascii="Arial" w:hAnsi="Arial" w:cs="Arial"/>
              </w:rPr>
              <w:t>.</w:t>
            </w:r>
            <w:r w:rsidR="008344B2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Wydatki poniesione poza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2F578C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4E289FB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784663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EC74BCD" w14:textId="77777777" w:rsidTr="00872337">
        <w:tc>
          <w:tcPr>
            <w:tcW w:w="4536" w:type="dxa"/>
            <w:shd w:val="clear" w:color="auto" w:fill="F2F2F2"/>
            <w:vAlign w:val="center"/>
          </w:tcPr>
          <w:p w14:paraId="6AA050AD" w14:textId="77777777" w:rsidR="00376930" w:rsidRPr="00AB7259" w:rsidRDefault="00376930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2343F5B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135FA1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02D8E" w:rsidRPr="00AB7259" w14:paraId="535CD722" w14:textId="77777777" w:rsidTr="00610D91">
        <w:trPr>
          <w:trHeight w:val="390"/>
        </w:trPr>
        <w:tc>
          <w:tcPr>
            <w:tcW w:w="4536" w:type="dxa"/>
            <w:shd w:val="clear" w:color="auto" w:fill="F2F2F2"/>
            <w:vAlign w:val="center"/>
          </w:tcPr>
          <w:p w14:paraId="0EB3A0FD" w14:textId="77777777" w:rsidR="00A02D8E" w:rsidRPr="00AB7259" w:rsidRDefault="00A02D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</w:rPr>
              <w:t>10.</w:t>
            </w:r>
            <w:r w:rsidRPr="00AB7259">
              <w:rPr>
                <w:rFonts w:ascii="Arial" w:hAnsi="Arial" w:cs="Arial"/>
                <w:b/>
              </w:rPr>
              <w:t xml:space="preserve"> Wydatki poza WK-P, ale na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1C33BAA7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78C655C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0193D99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</w:tr>
      <w:tr w:rsidR="00A02D8E" w:rsidRPr="00AB7259" w14:paraId="718750C7" w14:textId="77777777" w:rsidTr="00872337">
        <w:tc>
          <w:tcPr>
            <w:tcW w:w="4536" w:type="dxa"/>
            <w:shd w:val="clear" w:color="auto" w:fill="F2F2F2"/>
            <w:vAlign w:val="center"/>
          </w:tcPr>
          <w:p w14:paraId="2BB60C8E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020C739D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2BC0136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6E0392F0" w14:textId="77777777" w:rsidTr="009D7BED">
        <w:trPr>
          <w:trHeight w:val="351"/>
        </w:trPr>
        <w:tc>
          <w:tcPr>
            <w:tcW w:w="4536" w:type="dxa"/>
            <w:shd w:val="clear" w:color="auto" w:fill="F2F2F2"/>
            <w:vAlign w:val="center"/>
          </w:tcPr>
          <w:p w14:paraId="6F32E32B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</w:t>
            </w:r>
            <w:r w:rsidR="00A02D8E" w:rsidRPr="00AB7259">
              <w:rPr>
                <w:rFonts w:ascii="Arial" w:hAnsi="Arial" w:cs="Arial"/>
                <w:bCs/>
                <w:color w:val="000000"/>
              </w:rPr>
              <w:t>1</w:t>
            </w:r>
            <w:r w:rsidR="004528CC" w:rsidRPr="00AB7259">
              <w:rPr>
                <w:rFonts w:ascii="Arial" w:hAnsi="Arial" w:cs="Arial"/>
                <w:bCs/>
                <w:color w:val="000000"/>
              </w:rPr>
              <w:t>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8A58E8" w:rsidRPr="00AB7259">
              <w:rPr>
                <w:rFonts w:ascii="Arial" w:hAnsi="Arial" w:cs="Arial"/>
                <w:b/>
              </w:rPr>
              <w:t xml:space="preserve">Wydatki bez pomocy publicznej/de </w:t>
            </w:r>
            <w:proofErr w:type="spellStart"/>
            <w:r w:rsidR="008A58E8" w:rsidRPr="00AB7259">
              <w:rPr>
                <w:rFonts w:ascii="Arial" w:hAnsi="Arial" w:cs="Arial"/>
                <w:b/>
              </w:rPr>
              <w:t>minimis</w:t>
            </w:r>
            <w:proofErr w:type="spellEnd"/>
          </w:p>
          <w:p w14:paraId="0E41D2A6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0E3ADEA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37D91C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34E4D9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B533B52" w14:textId="77777777" w:rsidTr="009D7BED">
        <w:trPr>
          <w:trHeight w:val="415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A28EF69" w14:textId="77777777" w:rsidR="00376930" w:rsidRPr="00AB7259" w:rsidRDefault="00A02D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12.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Wydatki objęte pomocą publiczną</w:t>
            </w:r>
          </w:p>
          <w:p w14:paraId="2F75610B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518AA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E622E5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797F30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D35F673" w14:textId="77777777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14:paraId="6317824B" w14:textId="77777777" w:rsidR="00376930" w:rsidRPr="00AB7259" w:rsidRDefault="00A02D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13.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 xml:space="preserve">Wydatki objęte pomocą de </w:t>
            </w:r>
            <w:proofErr w:type="spellStart"/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minimis</w:t>
            </w:r>
            <w:proofErr w:type="spellEnd"/>
          </w:p>
          <w:p w14:paraId="17EE585B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DC05E1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47E7948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A3A64B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F665C1" w:rsidRPr="00AB7259" w14:paraId="0C25925A" w14:textId="77777777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14:paraId="2A3C884C" w14:textId="77777777" w:rsidR="003272FA" w:rsidRPr="00AB7259" w:rsidRDefault="00F665C1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 xml:space="preserve">14.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Wydatki </w:t>
            </w:r>
            <w:r w:rsidR="00F03D91" w:rsidRPr="00AB7259">
              <w:rPr>
                <w:rFonts w:ascii="Arial" w:hAnsi="Arial" w:cs="Arial"/>
                <w:b/>
                <w:bCs/>
                <w:color w:val="000000"/>
              </w:rPr>
              <w:t>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</w:t>
            </w:r>
            <w:r w:rsidR="003272FA"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6F45A260" w14:textId="77777777" w:rsidR="00F665C1" w:rsidRPr="00AB7259" w:rsidRDefault="003272FA" w:rsidP="00AB7259">
            <w:pPr>
              <w:rPr>
                <w:rFonts w:ascii="Arial" w:hAnsi="Arial" w:cs="Arial"/>
                <w:b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D7323C0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252F65BA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65E5668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</w:tr>
      <w:tr w:rsidR="00F665C1" w:rsidRPr="00AB7259" w14:paraId="5EABF48D" w14:textId="77777777" w:rsidTr="009D7BED">
        <w:trPr>
          <w:trHeight w:val="420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86C2D83" w14:textId="77777777" w:rsidR="003272FA" w:rsidRPr="00AB7259" w:rsidRDefault="00F665C1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 xml:space="preserve">15.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Wydatki </w:t>
            </w:r>
            <w:r w:rsidR="00F03D91" w:rsidRPr="00AB7259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artnera </w:t>
            </w:r>
            <w:r w:rsidR="00846520" w:rsidRPr="00AB7259">
              <w:rPr>
                <w:rFonts w:ascii="Arial" w:hAnsi="Arial" w:cs="Arial"/>
                <w:b/>
                <w:bCs/>
                <w:color w:val="000000"/>
              </w:rPr>
              <w:t>…</w:t>
            </w:r>
            <w:r w:rsidR="003272FA"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091AB184" w14:textId="77777777" w:rsidR="00F665C1" w:rsidRPr="00AB7259" w:rsidRDefault="003272FA" w:rsidP="00AB7259">
            <w:pPr>
              <w:rPr>
                <w:rFonts w:ascii="Arial" w:hAnsi="Arial" w:cs="Arial"/>
                <w:b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018CDE6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29FCC31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7695343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</w:tr>
    </w:tbl>
    <w:p w14:paraId="05D19C71" w14:textId="77777777" w:rsidR="00061084" w:rsidRPr="00AB7259" w:rsidRDefault="00061084" w:rsidP="00AB7259">
      <w:pPr>
        <w:rPr>
          <w:rFonts w:ascii="Arial" w:hAnsi="Arial" w:cs="Arial"/>
          <w:vanish/>
        </w:rPr>
      </w:pPr>
    </w:p>
    <w:p w14:paraId="556B5F02" w14:textId="77777777" w:rsidR="00385608" w:rsidRPr="00AB7259" w:rsidRDefault="00385608" w:rsidP="00AB7259">
      <w:pPr>
        <w:rPr>
          <w:rFonts w:ascii="Arial" w:hAnsi="Arial" w:cs="Arial"/>
        </w:rPr>
      </w:pPr>
    </w:p>
    <w:p w14:paraId="1328C644" w14:textId="77777777" w:rsidR="00522484" w:rsidRPr="00AB7259" w:rsidRDefault="00522484" w:rsidP="00AB7259">
      <w:pPr>
        <w:contextualSpacing/>
        <w:rPr>
          <w:rFonts w:ascii="Arial" w:hAnsi="Arial" w:cs="Arial"/>
        </w:rPr>
      </w:pPr>
    </w:p>
    <w:tbl>
      <w:tblPr>
        <w:tblpPr w:leftFromText="141" w:rightFromText="141" w:vertAnchor="text" w:horzAnchor="page" w:tblpX="946" w:tblpY="-186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3118"/>
        <w:gridCol w:w="2977"/>
        <w:gridCol w:w="2688"/>
      </w:tblGrid>
      <w:tr w:rsidR="00522484" w:rsidRPr="00AB7259" w14:paraId="397928D9" w14:textId="77777777" w:rsidTr="00E06AF8">
        <w:tc>
          <w:tcPr>
            <w:tcW w:w="14879" w:type="dxa"/>
            <w:gridSpan w:val="4"/>
            <w:shd w:val="clear" w:color="auto" w:fill="F2F2F2"/>
            <w:vAlign w:val="center"/>
          </w:tcPr>
          <w:p w14:paraId="1E4ADFD1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E.2.C. Źródła finansowania wkładu własnego</w:t>
            </w:r>
          </w:p>
        </w:tc>
      </w:tr>
      <w:tr w:rsidR="00522484" w:rsidRPr="00AB7259" w14:paraId="231A5EA2" w14:textId="77777777" w:rsidTr="001D4F7D">
        <w:tc>
          <w:tcPr>
            <w:tcW w:w="6096" w:type="dxa"/>
            <w:shd w:val="clear" w:color="auto" w:fill="F2F2F2"/>
            <w:vAlign w:val="center"/>
          </w:tcPr>
          <w:p w14:paraId="7820D117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</w:t>
            </w:r>
            <w:r w:rsidR="003272FA" w:rsidRPr="00AB7259">
              <w:rPr>
                <w:rFonts w:ascii="Arial" w:hAnsi="Arial" w:cs="Arial"/>
                <w:b/>
              </w:rPr>
              <w:t xml:space="preserve"> wydatku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1E024B68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5913858F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2688" w:type="dxa"/>
            <w:shd w:val="clear" w:color="auto" w:fill="F2F2F2"/>
            <w:vAlign w:val="center"/>
          </w:tcPr>
          <w:p w14:paraId="5CF7A24D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Ogółem</w:t>
            </w:r>
          </w:p>
        </w:tc>
      </w:tr>
      <w:tr w:rsidR="00522484" w:rsidRPr="00AB7259" w14:paraId="1FBAD14D" w14:textId="77777777" w:rsidTr="001D4F7D">
        <w:tc>
          <w:tcPr>
            <w:tcW w:w="14879" w:type="dxa"/>
            <w:gridSpan w:val="4"/>
            <w:shd w:val="clear" w:color="auto" w:fill="D9D9D9"/>
          </w:tcPr>
          <w:p w14:paraId="45AD2D97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</w:p>
        </w:tc>
      </w:tr>
      <w:tr w:rsidR="00522484" w:rsidRPr="00AB7259" w14:paraId="78FC4BC9" w14:textId="77777777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5CFC2979" w14:textId="77777777" w:rsidR="00522484" w:rsidRPr="00AB7259" w:rsidRDefault="00E00760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lastRenderedPageBreak/>
              <w:t>1. Wydatki kwalifikowalne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50CFF12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5462679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5E2CD53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739BD26" w14:textId="77777777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01F44FB1" w14:textId="77777777" w:rsidR="00522484" w:rsidRPr="00AB7259" w:rsidRDefault="00522484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  <w:bCs/>
              </w:rPr>
              <w:t xml:space="preserve">2. </w:t>
            </w:r>
            <w:r w:rsidRPr="00AB7259">
              <w:rPr>
                <w:rFonts w:ascii="Arial" w:hAnsi="Arial" w:cs="Arial"/>
                <w:b/>
                <w:bCs/>
              </w:rPr>
              <w:t>Wkład własny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14A1DB8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0703DB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0CFC544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2856E2B2" w14:textId="77777777" w:rsidTr="00AA63EA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0D1A2BBB" w14:textId="77777777" w:rsidR="00522484" w:rsidRPr="00AB7259" w:rsidRDefault="00522484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 xml:space="preserve"> wydatków kwalifikowalnych</w:t>
            </w:r>
          </w:p>
        </w:tc>
        <w:tc>
          <w:tcPr>
            <w:tcW w:w="6095" w:type="dxa"/>
            <w:gridSpan w:val="2"/>
            <w:shd w:val="clear" w:color="auto" w:fill="D9D9D9"/>
            <w:vAlign w:val="center"/>
          </w:tcPr>
          <w:p w14:paraId="400C5F0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35A57A70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2E4C3E4" w14:textId="77777777" w:rsidTr="001D4F7D">
        <w:trPr>
          <w:trHeight w:val="249"/>
        </w:trPr>
        <w:tc>
          <w:tcPr>
            <w:tcW w:w="14879" w:type="dxa"/>
            <w:gridSpan w:val="4"/>
            <w:shd w:val="clear" w:color="auto" w:fill="D9D9D9"/>
            <w:vAlign w:val="center"/>
          </w:tcPr>
          <w:p w14:paraId="28438F7F" w14:textId="77777777" w:rsidR="00522484" w:rsidRPr="00AB7259" w:rsidRDefault="00522484" w:rsidP="00AB7259">
            <w:pPr>
              <w:rPr>
                <w:rFonts w:ascii="Arial" w:hAnsi="Arial" w:cs="Arial"/>
                <w:color w:val="FF0000"/>
              </w:rPr>
            </w:pPr>
          </w:p>
        </w:tc>
      </w:tr>
      <w:tr w:rsidR="00522484" w:rsidRPr="00AB7259" w14:paraId="187521C9" w14:textId="77777777" w:rsidTr="001D4F7D">
        <w:tc>
          <w:tcPr>
            <w:tcW w:w="6096" w:type="dxa"/>
            <w:shd w:val="clear" w:color="auto" w:fill="F2F2F2"/>
            <w:vAlign w:val="center"/>
          </w:tcPr>
          <w:p w14:paraId="5D3BE9FA" w14:textId="77777777" w:rsidR="00522484" w:rsidRPr="00AB7259" w:rsidRDefault="00522484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>2.1  w tym wkład prywatny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E8C081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D1F464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3D6F4A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96346C2" w14:textId="77777777" w:rsidTr="001D4F7D">
        <w:tc>
          <w:tcPr>
            <w:tcW w:w="6096" w:type="dxa"/>
            <w:shd w:val="clear" w:color="auto" w:fill="F2F2F2"/>
            <w:vAlign w:val="center"/>
          </w:tcPr>
          <w:p w14:paraId="609DD19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7E8931" w14:textId="77777777" w:rsidR="00522484" w:rsidRPr="00AB7259" w:rsidRDefault="00522484" w:rsidP="00AB7259">
            <w:pPr>
              <w:rPr>
                <w:rFonts w:ascii="Arial" w:hAnsi="Arial" w:cs="Arial"/>
                <w:strike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0E61CF8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06AD8DA3" w14:textId="77777777" w:rsidTr="00AA63EA">
        <w:tc>
          <w:tcPr>
            <w:tcW w:w="6096" w:type="dxa"/>
            <w:shd w:val="clear" w:color="auto" w:fill="F2F2F2"/>
            <w:vAlign w:val="center"/>
          </w:tcPr>
          <w:p w14:paraId="509E5CB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2.1.1 w tym wkład prywatny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57A2F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137FF9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6214DA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33C51571" w14:textId="77777777" w:rsidTr="00AA63EA">
        <w:tc>
          <w:tcPr>
            <w:tcW w:w="6096" w:type="dxa"/>
            <w:shd w:val="clear" w:color="auto" w:fill="F2F2F2"/>
            <w:vAlign w:val="center"/>
          </w:tcPr>
          <w:p w14:paraId="4B1F6B00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2.1.2 w tym wkład prywatny niepieniężny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58AF1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42329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E9BA2E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2F76BDF4" w14:textId="77777777" w:rsidTr="001D4F7D">
        <w:tc>
          <w:tcPr>
            <w:tcW w:w="14879" w:type="dxa"/>
            <w:gridSpan w:val="4"/>
            <w:shd w:val="clear" w:color="auto" w:fill="D9D9D9"/>
            <w:vAlign w:val="center"/>
          </w:tcPr>
          <w:p w14:paraId="2AD4596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E397D87" w14:textId="77777777" w:rsidTr="001D4F7D">
        <w:tc>
          <w:tcPr>
            <w:tcW w:w="6096" w:type="dxa"/>
            <w:shd w:val="clear" w:color="auto" w:fill="F2F2F2"/>
            <w:vAlign w:val="center"/>
          </w:tcPr>
          <w:p w14:paraId="796204F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 w tym wkład publiczny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0648072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AA068A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6DBEDA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3985A800" w14:textId="77777777" w:rsidTr="001D4F7D">
        <w:tc>
          <w:tcPr>
            <w:tcW w:w="6096" w:type="dxa"/>
            <w:shd w:val="clear" w:color="auto" w:fill="F2F2F2"/>
            <w:vAlign w:val="center"/>
          </w:tcPr>
          <w:p w14:paraId="5E919E0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68414C" w14:textId="77777777" w:rsidR="00522484" w:rsidRPr="00AB7259" w:rsidRDefault="00522484" w:rsidP="00AB7259">
            <w:pPr>
              <w:rPr>
                <w:rFonts w:ascii="Arial" w:hAnsi="Arial" w:cs="Arial"/>
                <w:strike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219DB06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1F00B6D4" w14:textId="77777777" w:rsidTr="00AA63EA">
        <w:tc>
          <w:tcPr>
            <w:tcW w:w="6096" w:type="dxa"/>
            <w:shd w:val="clear" w:color="auto" w:fill="F2F2F2"/>
            <w:vAlign w:val="center"/>
          </w:tcPr>
          <w:p w14:paraId="578AEB8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2.2.1 w tym wkład publiczny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799619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7FF594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DFD06F4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5D21FC4" w14:textId="77777777" w:rsidTr="00AA63EA">
        <w:trPr>
          <w:trHeight w:val="223"/>
        </w:trPr>
        <w:tc>
          <w:tcPr>
            <w:tcW w:w="6096" w:type="dxa"/>
            <w:shd w:val="clear" w:color="auto" w:fill="F2F2F2"/>
            <w:vAlign w:val="center"/>
          </w:tcPr>
          <w:p w14:paraId="7972A3F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2.2.2 w tym wkład publiczny niepieniężny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3E099A2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116C304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7E84C04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19BC4F6" w14:textId="77777777" w:rsidTr="001D4F7D">
        <w:trPr>
          <w:trHeight w:val="258"/>
        </w:trPr>
        <w:tc>
          <w:tcPr>
            <w:tcW w:w="14879" w:type="dxa"/>
            <w:gridSpan w:val="4"/>
            <w:shd w:val="clear" w:color="auto" w:fill="D9D9D9"/>
            <w:vAlign w:val="center"/>
          </w:tcPr>
          <w:p w14:paraId="29197B4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B0093C6" w14:textId="77777777" w:rsidTr="00AA63EA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14:paraId="5FDFED9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2.3 w tym wkład prywatny wymagany przepisami pomocy publicznej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2CAB1DC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3BA296FD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6787421F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645F0228" w14:textId="77777777" w:rsidTr="001D4F7D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14:paraId="7031FE13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8ED155D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A59715E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</w:tbl>
    <w:p w14:paraId="2BE29EA9" w14:textId="77777777" w:rsidR="00522484" w:rsidRPr="00AB7259" w:rsidRDefault="00522484" w:rsidP="00AB7259">
      <w:pPr>
        <w:contextualSpacing/>
        <w:rPr>
          <w:rFonts w:ascii="Arial" w:hAnsi="Arial" w:cs="Arial"/>
        </w:rPr>
      </w:pPr>
    </w:p>
    <w:tbl>
      <w:tblPr>
        <w:tblW w:w="1488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1887"/>
        <w:gridCol w:w="2950"/>
        <w:gridCol w:w="2829"/>
        <w:gridCol w:w="2989"/>
        <w:gridCol w:w="3288"/>
      </w:tblGrid>
      <w:tr w:rsidR="00DD756D" w:rsidRPr="00AB7259" w14:paraId="45C67288" w14:textId="77777777" w:rsidTr="00E06AF8">
        <w:tc>
          <w:tcPr>
            <w:tcW w:w="14884" w:type="dxa"/>
            <w:gridSpan w:val="6"/>
            <w:shd w:val="clear" w:color="auto" w:fill="F2F2F2"/>
          </w:tcPr>
          <w:p w14:paraId="2FED82FA" w14:textId="77777777" w:rsidR="00DD756D" w:rsidRPr="00AB7259" w:rsidRDefault="00DD756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E.3 Źródła finansowania wydatków</w:t>
            </w:r>
          </w:p>
        </w:tc>
      </w:tr>
      <w:tr w:rsidR="00E00760" w:rsidRPr="00AB7259" w14:paraId="24869CDB" w14:textId="77777777" w:rsidTr="00BD26EC">
        <w:tc>
          <w:tcPr>
            <w:tcW w:w="941" w:type="dxa"/>
            <w:hideMark/>
          </w:tcPr>
          <w:p w14:paraId="6924B0B5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837" w:type="dxa"/>
            <w:gridSpan w:val="2"/>
            <w:hideMark/>
          </w:tcPr>
          <w:p w14:paraId="3F9BFFC6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źródła finansowania wydatków</w:t>
            </w:r>
          </w:p>
        </w:tc>
        <w:tc>
          <w:tcPr>
            <w:tcW w:w="9106" w:type="dxa"/>
            <w:gridSpan w:val="3"/>
            <w:hideMark/>
          </w:tcPr>
          <w:p w14:paraId="5EB0179C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kwalifikowalne</w:t>
            </w:r>
          </w:p>
        </w:tc>
      </w:tr>
      <w:tr w:rsidR="00E00760" w:rsidRPr="00AB7259" w14:paraId="5BCE85CF" w14:textId="77777777" w:rsidTr="00BD26EC">
        <w:tc>
          <w:tcPr>
            <w:tcW w:w="941" w:type="dxa"/>
            <w:hideMark/>
          </w:tcPr>
          <w:p w14:paraId="5B3C4796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4837" w:type="dxa"/>
            <w:gridSpan w:val="2"/>
            <w:hideMark/>
          </w:tcPr>
          <w:p w14:paraId="32933104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Środki unijne</w:t>
            </w:r>
          </w:p>
        </w:tc>
        <w:tc>
          <w:tcPr>
            <w:tcW w:w="9106" w:type="dxa"/>
            <w:gridSpan w:val="3"/>
          </w:tcPr>
          <w:p w14:paraId="53CC3307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1FF04C00" w14:textId="77777777" w:rsidTr="00BD26EC">
        <w:tc>
          <w:tcPr>
            <w:tcW w:w="941" w:type="dxa"/>
            <w:hideMark/>
          </w:tcPr>
          <w:p w14:paraId="1CF0301E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</w:t>
            </w:r>
          </w:p>
        </w:tc>
        <w:tc>
          <w:tcPr>
            <w:tcW w:w="4837" w:type="dxa"/>
            <w:gridSpan w:val="2"/>
            <w:hideMark/>
          </w:tcPr>
          <w:p w14:paraId="4572A12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Krajowe środki publiczne</w:t>
            </w:r>
            <w:r w:rsidRPr="00AB7259">
              <w:rPr>
                <w:rFonts w:ascii="Arial" w:hAnsi="Arial" w:cs="Arial"/>
              </w:rPr>
              <w:t>, w tym</w:t>
            </w:r>
          </w:p>
        </w:tc>
        <w:tc>
          <w:tcPr>
            <w:tcW w:w="9106" w:type="dxa"/>
            <w:gridSpan w:val="3"/>
          </w:tcPr>
          <w:p w14:paraId="599E109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4286E126" w14:textId="77777777" w:rsidTr="00BD26EC">
        <w:tc>
          <w:tcPr>
            <w:tcW w:w="941" w:type="dxa"/>
            <w:hideMark/>
          </w:tcPr>
          <w:p w14:paraId="60A0643B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2a.</w:t>
            </w:r>
          </w:p>
        </w:tc>
        <w:tc>
          <w:tcPr>
            <w:tcW w:w="4837" w:type="dxa"/>
            <w:gridSpan w:val="2"/>
            <w:hideMark/>
          </w:tcPr>
          <w:p w14:paraId="0432092C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budżet państwa </w:t>
            </w:r>
          </w:p>
        </w:tc>
        <w:tc>
          <w:tcPr>
            <w:tcW w:w="9106" w:type="dxa"/>
            <w:gridSpan w:val="3"/>
          </w:tcPr>
          <w:p w14:paraId="0E969961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3E93741D" w14:textId="77777777" w:rsidTr="00BD26EC">
        <w:tc>
          <w:tcPr>
            <w:tcW w:w="941" w:type="dxa"/>
            <w:hideMark/>
          </w:tcPr>
          <w:p w14:paraId="4B785083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2b.</w:t>
            </w:r>
          </w:p>
        </w:tc>
        <w:tc>
          <w:tcPr>
            <w:tcW w:w="4837" w:type="dxa"/>
            <w:gridSpan w:val="2"/>
            <w:hideMark/>
          </w:tcPr>
          <w:p w14:paraId="61B58608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budżet jednostek samorządu terytorialnego</w:t>
            </w:r>
          </w:p>
        </w:tc>
        <w:tc>
          <w:tcPr>
            <w:tcW w:w="9106" w:type="dxa"/>
            <w:gridSpan w:val="3"/>
          </w:tcPr>
          <w:p w14:paraId="0BE3D5F3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3226FADE" w14:textId="77777777" w:rsidTr="00BD26EC">
        <w:tc>
          <w:tcPr>
            <w:tcW w:w="941" w:type="dxa"/>
            <w:hideMark/>
          </w:tcPr>
          <w:p w14:paraId="39DA5626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2c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0827D2F0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inne krajowe środki publiczne</w:t>
            </w:r>
          </w:p>
        </w:tc>
        <w:tc>
          <w:tcPr>
            <w:tcW w:w="9106" w:type="dxa"/>
            <w:gridSpan w:val="3"/>
          </w:tcPr>
          <w:p w14:paraId="7AD40093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2B9E2CCA" w14:textId="77777777" w:rsidTr="00BD26EC">
        <w:tc>
          <w:tcPr>
            <w:tcW w:w="941" w:type="dxa"/>
            <w:hideMark/>
          </w:tcPr>
          <w:p w14:paraId="1C72ED0B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7FFC8307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Fundusz Pracy</w:t>
            </w:r>
          </w:p>
        </w:tc>
        <w:tc>
          <w:tcPr>
            <w:tcW w:w="9106" w:type="dxa"/>
            <w:gridSpan w:val="3"/>
          </w:tcPr>
          <w:p w14:paraId="153BA10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74E71F6F" w14:textId="77777777" w:rsidTr="00BD26EC">
        <w:tc>
          <w:tcPr>
            <w:tcW w:w="941" w:type="dxa"/>
            <w:hideMark/>
          </w:tcPr>
          <w:p w14:paraId="6E291CA5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ii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3A3CC8EC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Państwowy Fundusz Rehabilitacji Osób Niepełnosprawnych</w:t>
            </w:r>
          </w:p>
        </w:tc>
        <w:tc>
          <w:tcPr>
            <w:tcW w:w="9106" w:type="dxa"/>
            <w:gridSpan w:val="3"/>
          </w:tcPr>
          <w:p w14:paraId="48F4DDA0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190C826C" w14:textId="77777777" w:rsidTr="00BD26EC">
        <w:tc>
          <w:tcPr>
            <w:tcW w:w="941" w:type="dxa"/>
            <w:hideMark/>
          </w:tcPr>
          <w:p w14:paraId="61ADDD22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iii.</w:t>
            </w:r>
          </w:p>
        </w:tc>
        <w:tc>
          <w:tcPr>
            <w:tcW w:w="4837" w:type="dxa"/>
            <w:gridSpan w:val="2"/>
            <w:hideMark/>
          </w:tcPr>
          <w:p w14:paraId="66094C46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inne</w:t>
            </w:r>
          </w:p>
        </w:tc>
        <w:tc>
          <w:tcPr>
            <w:tcW w:w="9106" w:type="dxa"/>
            <w:gridSpan w:val="3"/>
          </w:tcPr>
          <w:p w14:paraId="0DBFFAF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0DC1C340" w14:textId="77777777" w:rsidTr="00BD26EC">
        <w:tc>
          <w:tcPr>
            <w:tcW w:w="941" w:type="dxa"/>
            <w:hideMark/>
          </w:tcPr>
          <w:p w14:paraId="0FF419CB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4837" w:type="dxa"/>
            <w:gridSpan w:val="2"/>
            <w:hideMark/>
          </w:tcPr>
          <w:p w14:paraId="228E28D6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Prywatne</w:t>
            </w:r>
          </w:p>
        </w:tc>
        <w:tc>
          <w:tcPr>
            <w:tcW w:w="9106" w:type="dxa"/>
            <w:gridSpan w:val="3"/>
          </w:tcPr>
          <w:p w14:paraId="42C15409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0F6F5A56" w14:textId="77777777" w:rsidTr="00BD26EC">
        <w:tc>
          <w:tcPr>
            <w:tcW w:w="941" w:type="dxa"/>
            <w:hideMark/>
          </w:tcPr>
          <w:p w14:paraId="5D6C29E4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4.</w:t>
            </w:r>
          </w:p>
        </w:tc>
        <w:tc>
          <w:tcPr>
            <w:tcW w:w="4837" w:type="dxa"/>
            <w:gridSpan w:val="2"/>
            <w:hideMark/>
          </w:tcPr>
          <w:p w14:paraId="19900026" w14:textId="77777777" w:rsidR="00E00760" w:rsidRPr="00AB7259" w:rsidRDefault="00DD756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9106" w:type="dxa"/>
            <w:gridSpan w:val="3"/>
          </w:tcPr>
          <w:p w14:paraId="44626FFF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D610B8" w:rsidRPr="00AB7259" w14:paraId="6D054C50" w14:textId="77777777" w:rsidTr="00BD26EC">
        <w:tc>
          <w:tcPr>
            <w:tcW w:w="2828" w:type="dxa"/>
            <w:gridSpan w:val="2"/>
            <w:shd w:val="clear" w:color="auto" w:fill="F2F2F2"/>
            <w:vAlign w:val="center"/>
          </w:tcPr>
          <w:p w14:paraId="3DE960C5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Schemat pomocowy</w:t>
            </w:r>
          </w:p>
        </w:tc>
        <w:tc>
          <w:tcPr>
            <w:tcW w:w="2950" w:type="dxa"/>
            <w:shd w:val="clear" w:color="auto" w:fill="F2F2F2"/>
            <w:vAlign w:val="center"/>
          </w:tcPr>
          <w:p w14:paraId="3D324301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2829" w:type="dxa"/>
            <w:shd w:val="clear" w:color="auto" w:fill="F2F2F2"/>
            <w:vAlign w:val="center"/>
          </w:tcPr>
          <w:p w14:paraId="4C41443F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Dofinansowanie</w:t>
            </w:r>
          </w:p>
        </w:tc>
        <w:tc>
          <w:tcPr>
            <w:tcW w:w="2989" w:type="dxa"/>
            <w:shd w:val="clear" w:color="auto" w:fill="F2F2F2"/>
            <w:vAlign w:val="center"/>
          </w:tcPr>
          <w:p w14:paraId="7EE3F847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UE</w:t>
            </w:r>
          </w:p>
        </w:tc>
        <w:tc>
          <w:tcPr>
            <w:tcW w:w="3288" w:type="dxa"/>
            <w:shd w:val="clear" w:color="auto" w:fill="F2F2F2"/>
            <w:vAlign w:val="center"/>
          </w:tcPr>
          <w:p w14:paraId="0AB8C25E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własny</w:t>
            </w:r>
          </w:p>
        </w:tc>
      </w:tr>
      <w:tr w:rsidR="00D610B8" w:rsidRPr="00AB7259" w14:paraId="105DB3BB" w14:textId="77777777" w:rsidTr="00BD26EC">
        <w:tc>
          <w:tcPr>
            <w:tcW w:w="2828" w:type="dxa"/>
            <w:gridSpan w:val="2"/>
            <w:shd w:val="clear" w:color="auto" w:fill="F2F2F2"/>
          </w:tcPr>
          <w:p w14:paraId="7F4D93C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Podsumowanie</w:t>
            </w:r>
          </w:p>
        </w:tc>
        <w:tc>
          <w:tcPr>
            <w:tcW w:w="2950" w:type="dxa"/>
          </w:tcPr>
          <w:p w14:paraId="5E2BC0F7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4F96A510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61472EC7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02DA6B94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</w:tr>
      <w:tr w:rsidR="00D610B8" w:rsidRPr="00AB7259" w14:paraId="65086AFD" w14:textId="77777777" w:rsidTr="00BD26EC">
        <w:tc>
          <w:tcPr>
            <w:tcW w:w="2828" w:type="dxa"/>
            <w:gridSpan w:val="2"/>
            <w:shd w:val="clear" w:color="auto" w:fill="F2F2F2"/>
          </w:tcPr>
          <w:p w14:paraId="75C4D1C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Bez pomocy publicznej</w:t>
            </w:r>
          </w:p>
        </w:tc>
        <w:tc>
          <w:tcPr>
            <w:tcW w:w="2950" w:type="dxa"/>
          </w:tcPr>
          <w:p w14:paraId="1AB146D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1DF69353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177E9100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6D8D692A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</w:tr>
      <w:tr w:rsidR="00D610B8" w:rsidRPr="00AB7259" w14:paraId="52359E61" w14:textId="77777777" w:rsidTr="00BD26EC">
        <w:tc>
          <w:tcPr>
            <w:tcW w:w="2828" w:type="dxa"/>
            <w:gridSpan w:val="2"/>
            <w:shd w:val="clear" w:color="auto" w:fill="F2F2F2"/>
          </w:tcPr>
          <w:p w14:paraId="0EFD5A2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Pomoc publiczna</w:t>
            </w:r>
          </w:p>
        </w:tc>
        <w:tc>
          <w:tcPr>
            <w:tcW w:w="2950" w:type="dxa"/>
          </w:tcPr>
          <w:p w14:paraId="2877853F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0C3F92E3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7DF2CF8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670F54D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</w:tr>
      <w:tr w:rsidR="00D610B8" w:rsidRPr="00AB7259" w14:paraId="4B329EC1" w14:textId="77777777" w:rsidTr="00BD26EC">
        <w:tc>
          <w:tcPr>
            <w:tcW w:w="2828" w:type="dxa"/>
            <w:gridSpan w:val="2"/>
            <w:shd w:val="clear" w:color="auto" w:fill="F2F2F2"/>
          </w:tcPr>
          <w:p w14:paraId="6E09E1E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Pomoc de </w:t>
            </w:r>
            <w:proofErr w:type="spellStart"/>
            <w:r w:rsidRPr="00AB7259"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950" w:type="dxa"/>
          </w:tcPr>
          <w:p w14:paraId="0C2B4B2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73EE1B75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10A05BF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72F5650D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</w:tr>
    </w:tbl>
    <w:p w14:paraId="700135D7" w14:textId="77777777" w:rsidR="00E00760" w:rsidRPr="00AB7259" w:rsidRDefault="00E00760" w:rsidP="00AB7259">
      <w:pPr>
        <w:contextualSpacing/>
        <w:rPr>
          <w:rFonts w:ascii="Arial" w:hAnsi="Arial" w:cs="Arial"/>
        </w:rPr>
      </w:pPr>
    </w:p>
    <w:p w14:paraId="797B703D" w14:textId="77777777" w:rsidR="00E00760" w:rsidRPr="00AB7259" w:rsidRDefault="00E00760" w:rsidP="00AB7259">
      <w:pPr>
        <w:contextualSpacing/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1D711A" w:rsidRPr="00AB7259" w14:paraId="4E04D1F2" w14:textId="77777777" w:rsidTr="00E06AF8">
        <w:tc>
          <w:tcPr>
            <w:tcW w:w="14884" w:type="dxa"/>
            <w:shd w:val="clear" w:color="auto" w:fill="F2F2F2"/>
            <w:vAlign w:val="center"/>
          </w:tcPr>
          <w:p w14:paraId="0F8DCD2C" w14:textId="77777777" w:rsidR="001D711A" w:rsidRPr="00AB7259" w:rsidRDefault="001D71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E.</w:t>
            </w:r>
            <w:r w:rsidR="00DD756D" w:rsidRPr="00AB7259">
              <w:rPr>
                <w:rFonts w:ascii="Arial" w:hAnsi="Arial" w:cs="Arial"/>
                <w:b/>
              </w:rPr>
              <w:t>4</w:t>
            </w:r>
            <w:r w:rsidRPr="00AB7259">
              <w:rPr>
                <w:rFonts w:ascii="Arial" w:hAnsi="Arial" w:cs="Arial"/>
                <w:b/>
              </w:rPr>
              <w:t>. Uzasadnienia i metodologia</w:t>
            </w:r>
          </w:p>
        </w:tc>
      </w:tr>
    </w:tbl>
    <w:p w14:paraId="29F71D43" w14:textId="77777777" w:rsidR="001D711A" w:rsidRPr="00AB7259" w:rsidRDefault="001D711A" w:rsidP="00AB7259">
      <w:pPr>
        <w:rPr>
          <w:rFonts w:ascii="Arial" w:hAnsi="Arial" w:cs="Arial"/>
          <w:vanish/>
        </w:rPr>
      </w:pPr>
    </w:p>
    <w:p w14:paraId="082A5FD8" w14:textId="77777777" w:rsidR="00BB78F6" w:rsidRPr="00AB7259" w:rsidRDefault="00BB78F6" w:rsidP="00AB7259">
      <w:pPr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84"/>
      </w:tblGrid>
      <w:tr w:rsidR="00845B79" w:rsidRPr="00AB7259" w14:paraId="401B9B74" w14:textId="77777777" w:rsidTr="005550D3">
        <w:trPr>
          <w:trHeight w:val="459"/>
        </w:trPr>
        <w:tc>
          <w:tcPr>
            <w:tcW w:w="14884" w:type="dxa"/>
            <w:shd w:val="clear" w:color="auto" w:fill="F2F2F2"/>
            <w:vAlign w:val="center"/>
          </w:tcPr>
          <w:p w14:paraId="5CABA667" w14:textId="77777777" w:rsidR="00845B79" w:rsidRPr="00AB7259" w:rsidRDefault="00845B7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 xml:space="preserve">1.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przewidzianego w projekcie wkładu własnego, w tym informacja o wkładzie rzeczowym i wszelkich opłatach pobieranych od uczestników</w:t>
            </w:r>
          </w:p>
        </w:tc>
      </w:tr>
      <w:tr w:rsidR="00845B79" w:rsidRPr="00AB7259" w14:paraId="4DCF3392" w14:textId="77777777" w:rsidTr="00845B79">
        <w:trPr>
          <w:trHeight w:val="459"/>
        </w:trPr>
        <w:tc>
          <w:tcPr>
            <w:tcW w:w="14884" w:type="dxa"/>
            <w:shd w:val="clear" w:color="auto" w:fill="FFFFFF"/>
            <w:vAlign w:val="center"/>
          </w:tcPr>
          <w:p w14:paraId="7E278967" w14:textId="77777777" w:rsidR="00845B79" w:rsidRPr="00AB7259" w:rsidRDefault="00845B79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845B79" w:rsidRPr="00AB7259" w14:paraId="3D28561E" w14:textId="77777777" w:rsidTr="005550D3">
        <w:trPr>
          <w:trHeight w:val="459"/>
        </w:trPr>
        <w:tc>
          <w:tcPr>
            <w:tcW w:w="148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FA4B52" w14:textId="77777777" w:rsidR="00845B79" w:rsidRPr="00AB7259" w:rsidRDefault="00845B79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 xml:space="preserve">2.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stawek jednostkowych</w:t>
            </w:r>
          </w:p>
        </w:tc>
      </w:tr>
      <w:tr w:rsidR="00845B79" w:rsidRPr="00AB7259" w14:paraId="768AC68A" w14:textId="77777777" w:rsidTr="00845B79">
        <w:trPr>
          <w:trHeight w:val="298"/>
        </w:trPr>
        <w:tc>
          <w:tcPr>
            <w:tcW w:w="14884" w:type="dxa"/>
            <w:shd w:val="clear" w:color="auto" w:fill="FFFFFF"/>
            <w:vAlign w:val="center"/>
          </w:tcPr>
          <w:p w14:paraId="4F7C81C2" w14:textId="77777777" w:rsidR="00845B79" w:rsidRPr="00AB7259" w:rsidRDefault="00845B79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</w:tbl>
    <w:p w14:paraId="44EF9EE2" w14:textId="77777777" w:rsidR="006551F6" w:rsidRPr="00AB7259" w:rsidRDefault="006551F6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page" w:tblpX="976" w:tblpY="9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196AF6" w:rsidRPr="00AB7259" w14:paraId="53E8BA8D" w14:textId="77777777" w:rsidTr="00872337">
        <w:tc>
          <w:tcPr>
            <w:tcW w:w="14850" w:type="dxa"/>
            <w:shd w:val="clear" w:color="auto" w:fill="F2F2F2"/>
            <w:vAlign w:val="center"/>
          </w:tcPr>
          <w:p w14:paraId="37AF1C98" w14:textId="77777777" w:rsidR="00196AF6" w:rsidRPr="00AB7259" w:rsidRDefault="00196AF6" w:rsidP="00AB7259">
            <w:pPr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Metodologia wyliczenia dofinansowania i wkładu prywatnego w ramach wydatków objętych pomocą publiczną i pomocą de </w:t>
            </w:r>
            <w:proofErr w:type="spellStart"/>
            <w:r w:rsidRPr="00AB7259">
              <w:rPr>
                <w:rFonts w:ascii="Arial" w:hAnsi="Arial" w:cs="Arial"/>
                <w:b/>
                <w:bCs/>
                <w:color w:val="000000"/>
              </w:rPr>
              <w:t>minimis</w:t>
            </w:r>
            <w:proofErr w:type="spellEnd"/>
          </w:p>
        </w:tc>
      </w:tr>
      <w:tr w:rsidR="00196AF6" w:rsidRPr="00AB7259" w14:paraId="7A4275A7" w14:textId="77777777" w:rsidTr="001D711A">
        <w:trPr>
          <w:trHeight w:val="451"/>
        </w:trPr>
        <w:tc>
          <w:tcPr>
            <w:tcW w:w="14850" w:type="dxa"/>
          </w:tcPr>
          <w:p w14:paraId="22498A11" w14:textId="77777777" w:rsidR="00196AF6" w:rsidRPr="00AB7259" w:rsidRDefault="00196AF6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62A892CF" w14:textId="77777777" w:rsidR="00376930" w:rsidRPr="00AB7259" w:rsidRDefault="00376930" w:rsidP="00AB7259">
      <w:pPr>
        <w:pStyle w:val="Akapitzlist"/>
        <w:ind w:left="0"/>
        <w:rPr>
          <w:rFonts w:ascii="Arial" w:hAnsi="Arial" w:cs="Arial"/>
          <w:b/>
          <w:vanish/>
          <w:sz w:val="24"/>
          <w:szCs w:val="24"/>
        </w:rPr>
      </w:pPr>
    </w:p>
    <w:p w14:paraId="7814F4E0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570321DF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2E374274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18FD18D6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40AE822A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01C4567C" w14:textId="77777777" w:rsidR="00273C44" w:rsidRPr="00AB7259" w:rsidRDefault="00273C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  <w:sectPr w:rsidR="00273C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643682A0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4"/>
      </w:tblGrid>
      <w:tr w:rsidR="00600A44" w:rsidRPr="00AB7259" w14:paraId="5BA1AEC6" w14:textId="77777777" w:rsidTr="00E06AF8">
        <w:trPr>
          <w:trHeight w:val="241"/>
        </w:trPr>
        <w:tc>
          <w:tcPr>
            <w:tcW w:w="14144" w:type="dxa"/>
            <w:shd w:val="clear" w:color="auto" w:fill="F2F2F2"/>
          </w:tcPr>
          <w:p w14:paraId="1A3E1B15" w14:textId="77777777" w:rsidR="00600A44" w:rsidRPr="00AB7259" w:rsidRDefault="00600A44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commentRangeStart w:id="0"/>
            <w:r w:rsidRPr="00AB7259">
              <w:rPr>
                <w:rFonts w:ascii="Arial" w:hAnsi="Arial" w:cs="Arial"/>
                <w:b/>
                <w:bCs/>
                <w:sz w:val="24"/>
                <w:szCs w:val="24"/>
              </w:rPr>
              <w:t>SEKCJA F. Oświadczenia</w:t>
            </w:r>
            <w:commentRangeEnd w:id="0"/>
            <w:r w:rsidR="00BB3BEB">
              <w:rPr>
                <w:rStyle w:val="Odwoaniedokomentarza"/>
                <w:rFonts w:ascii="Times New Roman" w:eastAsia="Times New Roman" w:hAnsi="Times New Roman"/>
                <w:lang w:eastAsia="pl-PL"/>
              </w:rPr>
              <w:commentReference w:id="0"/>
            </w:r>
          </w:p>
        </w:tc>
      </w:tr>
    </w:tbl>
    <w:p w14:paraId="64BAB9F8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0D4E49" w:rsidRPr="00AB7259" w14:paraId="0698BA24" w14:textId="77777777" w:rsidTr="00F556AE">
        <w:trPr>
          <w:trHeight w:val="425"/>
        </w:trPr>
        <w:tc>
          <w:tcPr>
            <w:tcW w:w="14283" w:type="dxa"/>
            <w:tcBorders>
              <w:bottom w:val="single" w:sz="4" w:space="0" w:color="auto"/>
            </w:tcBorders>
            <w:shd w:val="clear" w:color="auto" w:fill="F2F2F2"/>
          </w:tcPr>
          <w:p w14:paraId="6A7D4957" w14:textId="77777777" w:rsidR="000D4E49" w:rsidRPr="00AB7259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bookmarkStart w:id="1" w:name="_Hlk516643796"/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Wnioskodawca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, a także, że 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Partner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/</w:t>
            </w:r>
            <w:proofErr w:type="spellStart"/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rzy</w:t>
            </w:r>
            <w:proofErr w:type="spellEnd"/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(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jeśli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dotyczy)</w:t>
            </w:r>
            <w:r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nie zalega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/ją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z uiszczaniem podatków</w:t>
            </w:r>
            <w:r w:rsidR="00311F3D" w:rsidRPr="00AB7259">
              <w:rPr>
                <w:rFonts w:ascii="Arial" w:hAnsi="Arial" w:cs="Arial"/>
                <w:sz w:val="24"/>
                <w:szCs w:val="24"/>
              </w:rPr>
              <w:t xml:space="preserve"> wobec Skarbu Państwa</w:t>
            </w:r>
            <w:r w:rsidRPr="00AB7259">
              <w:rPr>
                <w:rFonts w:ascii="Arial" w:hAnsi="Arial" w:cs="Arial"/>
                <w:sz w:val="24"/>
                <w:szCs w:val="24"/>
              </w:rPr>
              <w:t>, jak również z opłacaniem składek na ubezpieczenie społeczne i zdrowotne, Fundusz Pracy, Państwowy Fundusz Rehabilitacji Osób Niepełnosprawnych lub innych należności wymaganych odrębnymi przepisami.</w:t>
            </w:r>
          </w:p>
          <w:p w14:paraId="63737E2C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0BC4994" w14:textId="77777777" w:rsidR="000D4E49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w okresie realizacji projektu Wnioskodawca prowadzi biuro projektu lub posiada siedzibę, filię, delegaturę, oddział czy inną formę działalności na obszarze województwa kujawsko-pomorskiego, gdzie przechowywana jest pełna oryginalna dokumentacja wdrażanego projektu (z wyłączeniem dokumentów, których miejsce przechowywania uregulowano odpowiednimi przepisami) w miejscu umożliwiającym osobisty i równy dostęp potencjalnych uczestników/uczestniczek projektu do jego kadry.</w:t>
            </w:r>
          </w:p>
          <w:p w14:paraId="325FACAD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B7030A2" w14:textId="77777777" w:rsidR="00502935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w okresie trzech lat poprzedzających datę złożenia wniosku o dofinansowanie projektu instytucja </w:t>
            </w:r>
            <w:r w:rsidR="00C07DC3" w:rsidRPr="00AB7259">
              <w:rPr>
                <w:rFonts w:ascii="Arial" w:hAnsi="Arial" w:cs="Arial"/>
                <w:sz w:val="24"/>
                <w:szCs w:val="24"/>
              </w:rPr>
              <w:t>organizująca konkurs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nie rozwiązała z własnej inicjatywy z Wnioskodawcą umowy o dofinansowanie projektu realizowanego ze środków unijnych z przyczyn leżących po jego stronie w trybie natychmiastowym/bez wypowiedzenia.</w:t>
            </w:r>
          </w:p>
          <w:p w14:paraId="3A066AC7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33B296A" w14:textId="77777777" w:rsidR="000D4E49" w:rsidRPr="00AB7259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Oświadczam, że 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Wnioskodawca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, a także, że </w:t>
            </w:r>
            <w:r w:rsidR="00325D85" w:rsidRPr="00AB7259">
              <w:rPr>
                <w:rFonts w:ascii="Arial" w:hAnsi="Arial" w:cs="Arial"/>
                <w:bCs/>
                <w:sz w:val="24"/>
                <w:szCs w:val="24"/>
              </w:rPr>
              <w:t>Partner</w:t>
            </w:r>
            <w:r w:rsidR="00380818" w:rsidRPr="00AB7259">
              <w:rPr>
                <w:rFonts w:ascii="Arial" w:hAnsi="Arial" w:cs="Arial"/>
                <w:bCs/>
                <w:sz w:val="24"/>
                <w:szCs w:val="24"/>
              </w:rPr>
              <w:t>/</w:t>
            </w:r>
            <w:proofErr w:type="spellStart"/>
            <w:r w:rsidR="00380818" w:rsidRPr="00AB7259">
              <w:rPr>
                <w:rFonts w:ascii="Arial" w:hAnsi="Arial" w:cs="Arial"/>
                <w:bCs/>
                <w:sz w:val="24"/>
                <w:szCs w:val="24"/>
              </w:rPr>
              <w:t>r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zy</w:t>
            </w:r>
            <w:proofErr w:type="spellEnd"/>
            <w:r w:rsidR="00311F3D" w:rsidRPr="00AB7259">
              <w:rPr>
                <w:rFonts w:ascii="Arial" w:hAnsi="Arial" w:cs="Arial"/>
                <w:bCs/>
                <w:sz w:val="24"/>
                <w:szCs w:val="24"/>
              </w:rPr>
              <w:t>(</w:t>
            </w:r>
            <w:r w:rsidR="00325D85" w:rsidRPr="00AB7259">
              <w:rPr>
                <w:rFonts w:ascii="Arial" w:hAnsi="Arial" w:cs="Arial"/>
                <w:bCs/>
                <w:sz w:val="24"/>
                <w:szCs w:val="24"/>
              </w:rPr>
              <w:t>jeśli</w:t>
            </w:r>
            <w:r w:rsidR="00311F3D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dotyczy) 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nie podlega</w:t>
            </w:r>
            <w:r w:rsidR="00380818" w:rsidRPr="00AB7259">
              <w:rPr>
                <w:rFonts w:ascii="Arial" w:hAnsi="Arial" w:cs="Arial"/>
                <w:bCs/>
                <w:sz w:val="24"/>
                <w:szCs w:val="24"/>
              </w:rPr>
              <w:t>/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ją</w:t>
            </w:r>
            <w:r w:rsidR="00BD3919" w:rsidRPr="00AB7259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 wykluczeniu z ubiegania się o dofinansowanie na podstawie przepisów: </w:t>
            </w:r>
          </w:p>
          <w:p w14:paraId="2FB0882C" w14:textId="77777777" w:rsidR="002D004C" w:rsidRPr="00AB7259" w:rsidRDefault="00573568" w:rsidP="00AB7259">
            <w:pPr>
              <w:pStyle w:val="Tekstprzypisudolnego"/>
              <w:tabs>
                <w:tab w:val="left" w:pos="357"/>
              </w:tabs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>a) art. 207 ust. 4 U</w:t>
            </w:r>
            <w:r w:rsidR="000D4E49" w:rsidRPr="00AB7259">
              <w:rPr>
                <w:rFonts w:ascii="Arial" w:hAnsi="Arial" w:cs="Arial"/>
                <w:bCs/>
                <w:sz w:val="24"/>
                <w:szCs w:val="24"/>
              </w:rPr>
              <w:t xml:space="preserve">stawy z dnia 27 sierpnia 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2009 r. o finansach publicznych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(</w:t>
            </w:r>
            <w:commentRangeStart w:id="2"/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Dz. U. </w:t>
            </w:r>
            <w:r w:rsidR="00695F9E" w:rsidRPr="00AB7259">
              <w:rPr>
                <w:rFonts w:ascii="Arial" w:hAnsi="Arial" w:cs="Arial"/>
                <w:bCs/>
                <w:sz w:val="24"/>
                <w:szCs w:val="24"/>
              </w:rPr>
              <w:t xml:space="preserve">z </w:t>
            </w:r>
            <w:r w:rsidR="00444E1D" w:rsidRPr="00AB7259">
              <w:rPr>
                <w:rFonts w:ascii="Arial" w:hAnsi="Arial" w:cs="Arial"/>
                <w:bCs/>
                <w:sz w:val="24"/>
                <w:szCs w:val="24"/>
              </w:rPr>
              <w:t>201</w:t>
            </w:r>
            <w:r w:rsidR="00C55558" w:rsidRPr="00AB7259">
              <w:rPr>
                <w:rFonts w:ascii="Arial" w:hAnsi="Arial" w:cs="Arial"/>
                <w:bCs/>
                <w:sz w:val="24"/>
                <w:szCs w:val="24"/>
              </w:rPr>
              <w:t>9</w:t>
            </w:r>
            <w:r w:rsidR="00444E1D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commentRangeEnd w:id="2"/>
            <w:r w:rsidR="00D802D4">
              <w:rPr>
                <w:rStyle w:val="Odwoaniedokomentarza"/>
              </w:rPr>
              <w:commentReference w:id="2"/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r. poz. </w:t>
            </w:r>
            <w:r w:rsidR="00C55558" w:rsidRPr="00AB7259">
              <w:rPr>
                <w:rFonts w:ascii="Arial" w:hAnsi="Arial" w:cs="Arial"/>
                <w:bCs/>
                <w:sz w:val="24"/>
                <w:szCs w:val="24"/>
              </w:rPr>
              <w:t>869</w:t>
            </w:r>
            <w:r w:rsidR="00203FAB">
              <w:rPr>
                <w:rFonts w:ascii="Arial" w:hAnsi="Arial" w:cs="Arial"/>
                <w:bCs/>
                <w:sz w:val="24"/>
                <w:szCs w:val="24"/>
              </w:rPr>
              <w:t xml:space="preserve"> z późn.zm.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;</w:t>
            </w:r>
          </w:p>
          <w:p w14:paraId="2264D076" w14:textId="77777777" w:rsidR="002D004C" w:rsidRPr="00AB7259" w:rsidRDefault="000D4E49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b) art. 12 ust. 1 pkt 1 </w:t>
            </w:r>
            <w:r w:rsidR="00573568" w:rsidRPr="00AB7259">
              <w:rPr>
                <w:rFonts w:ascii="Arial" w:hAnsi="Arial" w:cs="Arial"/>
                <w:bCs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stawy z dnia 15 czerwca 2012 r. o skutkach powierzania wykonywania pracy cudzoziemcom przebywającym wbrew przepisom na terytorium Rzeczypospo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litej Polskiej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(</w:t>
            </w:r>
            <w:commentRangeStart w:id="3"/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>Dz. U. poz. 769</w:t>
            </w:r>
            <w:commentRangeEnd w:id="3"/>
            <w:r w:rsidR="00D802D4">
              <w:rPr>
                <w:rStyle w:val="Odwoaniedokomentarza"/>
              </w:rPr>
              <w:commentReference w:id="3"/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; </w:t>
            </w:r>
          </w:p>
          <w:p w14:paraId="109DF57E" w14:textId="5C1E9D12" w:rsidR="002D004C" w:rsidRPr="00AB7259" w:rsidRDefault="000D4E49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c) art. 9 ust. 1 pkt 2a </w:t>
            </w:r>
            <w:r w:rsidR="00573568" w:rsidRPr="00AB7259">
              <w:rPr>
                <w:rFonts w:ascii="Arial" w:hAnsi="Arial" w:cs="Arial"/>
                <w:bCs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stawy z dnia 28 października 2002 r. o odpowiedzialności podmiotów zbiorowych za czyny zabronion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e pod groźbą kary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(Dz. U. z </w:t>
            </w:r>
            <w:del w:id="4" w:author="Hanna Zielińska (Elwertowska)" w:date="2021-11-29T09:38:00Z">
              <w:r w:rsidR="00C55558" w:rsidRPr="00AB7259" w:rsidDel="00D802D4">
                <w:rPr>
                  <w:rFonts w:ascii="Arial" w:hAnsi="Arial" w:cs="Arial"/>
                  <w:bCs/>
                  <w:sz w:val="24"/>
                  <w:szCs w:val="24"/>
                </w:rPr>
                <w:delText xml:space="preserve">2019 </w:delText>
              </w:r>
            </w:del>
            <w:ins w:id="5" w:author="Hanna Zielińska (Elwertowska)" w:date="2021-11-29T09:38:00Z">
              <w:r w:rsidR="00D802D4">
                <w:rPr>
                  <w:rFonts w:ascii="Arial" w:hAnsi="Arial" w:cs="Arial"/>
                  <w:bCs/>
                  <w:sz w:val="24"/>
                  <w:szCs w:val="24"/>
                </w:rPr>
                <w:t>2020 r.</w:t>
              </w:r>
              <w:r w:rsidR="00D802D4" w:rsidRPr="00AB7259">
                <w:rPr>
                  <w:rFonts w:ascii="Arial" w:hAnsi="Arial" w:cs="Arial"/>
                  <w:bCs/>
                  <w:sz w:val="24"/>
                  <w:szCs w:val="24"/>
                </w:rPr>
                <w:t xml:space="preserve"> </w:t>
              </w:r>
            </w:ins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r. poz. </w:t>
            </w:r>
            <w:del w:id="6" w:author="Hanna Zielińska (Elwertowska)" w:date="2021-11-29T09:38:00Z">
              <w:r w:rsidR="00C55558" w:rsidRPr="00AB7259" w:rsidDel="00D802D4">
                <w:rPr>
                  <w:rFonts w:ascii="Arial" w:hAnsi="Arial" w:cs="Arial"/>
                  <w:bCs/>
                  <w:sz w:val="24"/>
                  <w:szCs w:val="24"/>
                </w:rPr>
                <w:delText>628</w:delText>
              </w:r>
              <w:r w:rsidR="00375DDC" w:rsidRPr="00AB7259" w:rsidDel="00D802D4">
                <w:rPr>
                  <w:rFonts w:ascii="Arial" w:hAnsi="Arial" w:cs="Arial"/>
                  <w:bCs/>
                  <w:sz w:val="24"/>
                  <w:szCs w:val="24"/>
                </w:rPr>
                <w:delText xml:space="preserve"> z późn.zm</w:delText>
              </w:r>
            </w:del>
            <w:ins w:id="7" w:author="Hanna Zielińska (Elwertowska)" w:date="2021-11-29T09:38:00Z">
              <w:r w:rsidR="00D802D4">
                <w:rPr>
                  <w:rFonts w:ascii="Arial" w:hAnsi="Arial" w:cs="Arial"/>
                  <w:bCs/>
                  <w:sz w:val="24"/>
                  <w:szCs w:val="24"/>
                </w:rPr>
                <w:t>358</w:t>
              </w:r>
            </w:ins>
            <w:del w:id="8" w:author="Hanna Zielińska (Elwertowska)" w:date="2021-11-29T09:38:00Z">
              <w:r w:rsidR="00375DDC" w:rsidRPr="00AB7259" w:rsidDel="00D802D4">
                <w:rPr>
                  <w:rFonts w:ascii="Arial" w:hAnsi="Arial" w:cs="Arial"/>
                  <w:bCs/>
                  <w:sz w:val="24"/>
                  <w:szCs w:val="24"/>
                </w:rPr>
                <w:delText>.</w:delText>
              </w:r>
            </w:del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6DFA636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CF82B61" w14:textId="77777777" w:rsidR="00502935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projekt nie został fizycznie zakończony lub w pełni zrealizowany przed złożeniem wniosku o dofinansowanie projektu 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 1083/2006 (Dz. Urz. UE, L 347/320 z 20.12.2013 r. z </w:t>
            </w:r>
            <w:proofErr w:type="spellStart"/>
            <w:r w:rsidRPr="00AB725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AB7259">
              <w:rPr>
                <w:rFonts w:ascii="Arial" w:hAnsi="Arial" w:cs="Arial"/>
                <w:sz w:val="24"/>
                <w:szCs w:val="24"/>
              </w:rPr>
              <w:t xml:space="preserve">. zm.; </w:t>
            </w: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dalej: rozporządzenie 1303/2013).</w:t>
            </w:r>
          </w:p>
          <w:p w14:paraId="77A4DFD5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B2BE60B" w14:textId="77777777" w:rsidR="00502935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Wnioskodawca nie rozpoczął realizacji projektu przed dniem złożenia wniosku o dofinansowanie projektu albo, że realizując projekt przed dniem złożenia wniosku</w:t>
            </w:r>
            <w:r w:rsidR="00452470" w:rsidRPr="00AB7259">
              <w:rPr>
                <w:rFonts w:ascii="Arial" w:hAnsi="Arial" w:cs="Arial"/>
                <w:sz w:val="24"/>
                <w:szCs w:val="24"/>
              </w:rPr>
              <w:t xml:space="preserve"> o </w:t>
            </w:r>
            <w:r w:rsidRPr="00AB7259">
              <w:rPr>
                <w:rFonts w:ascii="Arial" w:hAnsi="Arial" w:cs="Arial"/>
                <w:sz w:val="24"/>
                <w:szCs w:val="24"/>
              </w:rPr>
              <w:t>dofinansowanie projektu, przestrzegał obowiązujących przepisów prawa dotyczących danego projektu zgodnie z art. 125 ust. 3 lit. e) rozporządzenia 1303/2013.</w:t>
            </w:r>
          </w:p>
          <w:p w14:paraId="2E24EA9F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9499932" w14:textId="77777777" w:rsidR="00210E49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projekt nie obejmuje przedsięwzięć, które zostały objęte lub powinny zostać objęte procedurą odzyskiwania (w rozumieniu art. 71 rozporządzenia 1303/2013) w następstwie przeniesienia działalności produkcyjnej poza obszar objęty programem zgodnie z art. 125 ust. 3 lit. f) rozporządzenia 1303/2013.</w:t>
            </w:r>
            <w:r w:rsidR="00210E49"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786FF48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0FC717C" w14:textId="77777777" w:rsidR="00317ABA" w:rsidRPr="00AB7259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żaden wydatek </w:t>
            </w:r>
            <w:r w:rsidR="00AD0E48" w:rsidRPr="00AB7259">
              <w:rPr>
                <w:rFonts w:ascii="Arial" w:hAnsi="Arial" w:cs="Arial"/>
                <w:sz w:val="24"/>
                <w:szCs w:val="24"/>
              </w:rPr>
              <w:t xml:space="preserve">kwalifikowalny </w:t>
            </w:r>
            <w:r w:rsidRPr="00AB7259">
              <w:rPr>
                <w:rFonts w:ascii="Arial" w:hAnsi="Arial" w:cs="Arial"/>
                <w:sz w:val="24"/>
                <w:szCs w:val="24"/>
              </w:rPr>
              <w:t>w ramach projektu nie podlega podwójnemu finansowaniu</w:t>
            </w:r>
            <w:r w:rsidR="006B0D56"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0E48" w:rsidRPr="00AB7259">
              <w:rPr>
                <w:rFonts w:ascii="Arial" w:hAnsi="Arial" w:cs="Arial"/>
                <w:sz w:val="24"/>
                <w:szCs w:val="24"/>
              </w:rPr>
              <w:t>w rozumieniu Wytycznych w zakresie kwalifikowalności wydatków w ramach Europejskiego Funduszu Rozwoju Regionalnego, Europejskiego Funduszu Społecznego oraz Funduszu Spójności na lata 2014-2020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9A4D22" w14:textId="77777777" w:rsidR="00317ABA" w:rsidRPr="00AB7259" w:rsidRDefault="00317ABA" w:rsidP="00AB7259">
            <w:pPr>
              <w:rPr>
                <w:rFonts w:ascii="Arial" w:hAnsi="Arial" w:cs="Arial"/>
              </w:rPr>
            </w:pPr>
          </w:p>
          <w:p w14:paraId="1D8DD5D7" w14:textId="77777777" w:rsidR="00317ABA" w:rsidRPr="00AB7259" w:rsidRDefault="00317ABA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  <w:shd w:val="clear" w:color="auto" w:fill="F2F2F2"/>
              </w:rPr>
              <w:t>Oświadczam, iż jestem świadomy konieczności pomniejszenia wartości środka trwałego o wartość otrzymanego dofinansowania dla celów obliczenia odpisów amortyzacyjnych stanowiących koszt uzyskania przychodów, albo odpowiedniego pomniejszenia wydatków kwalifikowalnych.</w:t>
            </w:r>
          </w:p>
          <w:p w14:paraId="65514D54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B108081" w14:textId="37D31279" w:rsidR="000630A4" w:rsidRPr="00AB7259" w:rsidRDefault="000630A4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</w:t>
            </w:r>
            <w:r w:rsidR="00325D85" w:rsidRPr="00AB7259">
              <w:rPr>
                <w:rFonts w:ascii="Arial" w:hAnsi="Arial" w:cs="Arial"/>
                <w:sz w:val="24"/>
                <w:szCs w:val="24"/>
              </w:rPr>
              <w:t xml:space="preserve">Wnioskodawca dokonał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wyboru </w:t>
            </w:r>
            <w:r w:rsidR="00325D85" w:rsidRPr="00AB7259">
              <w:rPr>
                <w:rFonts w:ascii="Arial" w:hAnsi="Arial" w:cs="Arial"/>
                <w:sz w:val="24"/>
                <w:szCs w:val="24"/>
              </w:rPr>
              <w:t>Partnera</w:t>
            </w:r>
            <w:r w:rsidR="00483D48" w:rsidRPr="00AB7259">
              <w:rPr>
                <w:rFonts w:ascii="Arial" w:hAnsi="Arial" w:cs="Arial"/>
                <w:sz w:val="24"/>
                <w:szCs w:val="24"/>
              </w:rPr>
              <w:t>/ów (</w:t>
            </w:r>
            <w:r w:rsidR="00325D85" w:rsidRPr="00AB7259">
              <w:rPr>
                <w:rFonts w:ascii="Arial" w:hAnsi="Arial" w:cs="Arial"/>
                <w:sz w:val="24"/>
                <w:szCs w:val="24"/>
              </w:rPr>
              <w:t>jeśli</w:t>
            </w:r>
            <w:r w:rsidR="00483D48" w:rsidRPr="00AB7259">
              <w:rPr>
                <w:rFonts w:ascii="Arial" w:hAnsi="Arial" w:cs="Arial"/>
                <w:sz w:val="24"/>
                <w:szCs w:val="24"/>
              </w:rPr>
              <w:t xml:space="preserve">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zgodnie z art. 33 </w:t>
            </w:r>
            <w:r w:rsidR="00573568" w:rsidRPr="00AB7259">
              <w:rPr>
                <w:rFonts w:ascii="Arial" w:hAnsi="Arial" w:cs="Arial"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sz w:val="24"/>
                <w:szCs w:val="24"/>
              </w:rPr>
              <w:t>stawy z dnia 11 lipca 2014 r. o zasadach realizacji programów w zakresie polityki spójności finansowanych w perspektywie finansowej 2014-202</w:t>
            </w:r>
            <w:r w:rsidR="006B0D56" w:rsidRPr="00AB7259">
              <w:rPr>
                <w:rFonts w:ascii="Arial" w:hAnsi="Arial" w:cs="Arial"/>
                <w:sz w:val="24"/>
                <w:szCs w:val="24"/>
              </w:rPr>
              <w:t>0</w:t>
            </w:r>
            <w:r w:rsidR="007F7315" w:rsidRPr="00AB7259">
              <w:rPr>
                <w:rFonts w:ascii="Arial" w:hAnsi="Arial" w:cs="Arial"/>
                <w:sz w:val="24"/>
                <w:szCs w:val="24"/>
              </w:rPr>
              <w:t xml:space="preserve"> (Dz. U. z </w:t>
            </w:r>
            <w:del w:id="9" w:author="Hanna Zielińska (Elwertowska)" w:date="2021-11-29T10:42:00Z">
              <w:r w:rsidR="007F7315" w:rsidRPr="00AB7259" w:rsidDel="003005AD">
                <w:rPr>
                  <w:rFonts w:ascii="Arial" w:hAnsi="Arial" w:cs="Arial"/>
                  <w:sz w:val="24"/>
                  <w:szCs w:val="24"/>
                </w:rPr>
                <w:delText>201</w:delText>
              </w:r>
              <w:r w:rsidR="00BF556C" w:rsidRPr="00AB7259" w:rsidDel="003005AD">
                <w:rPr>
                  <w:rFonts w:ascii="Arial" w:hAnsi="Arial" w:cs="Arial"/>
                  <w:sz w:val="24"/>
                  <w:szCs w:val="24"/>
                </w:rPr>
                <w:delText>8</w:delText>
              </w:r>
              <w:r w:rsidR="000044C4" w:rsidRPr="00AB7259" w:rsidDel="003005AD">
                <w:rPr>
                  <w:rFonts w:ascii="Arial" w:hAnsi="Arial" w:cs="Arial"/>
                  <w:sz w:val="24"/>
                  <w:szCs w:val="24"/>
                </w:rPr>
                <w:delText xml:space="preserve"> </w:delText>
              </w:r>
            </w:del>
            <w:ins w:id="10" w:author="Hanna Zielińska (Elwertowska)" w:date="2021-11-29T10:42:00Z">
              <w:r w:rsidR="003005AD">
                <w:rPr>
                  <w:rFonts w:ascii="Arial" w:hAnsi="Arial" w:cs="Arial"/>
                  <w:sz w:val="24"/>
                  <w:szCs w:val="24"/>
                </w:rPr>
                <w:t>2020</w:t>
              </w:r>
              <w:r w:rsidR="003005AD" w:rsidRPr="00AB7259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="000044C4" w:rsidRPr="00AB7259">
              <w:rPr>
                <w:rFonts w:ascii="Arial" w:hAnsi="Arial" w:cs="Arial"/>
                <w:sz w:val="24"/>
                <w:szCs w:val="24"/>
              </w:rPr>
              <w:t xml:space="preserve">r. poz. </w:t>
            </w:r>
            <w:del w:id="11" w:author="Hanna Zielińska (Elwertowska)" w:date="2021-11-29T10:42:00Z">
              <w:r w:rsidR="000044C4" w:rsidRPr="00AB7259" w:rsidDel="003005AD">
                <w:rPr>
                  <w:rFonts w:ascii="Arial" w:hAnsi="Arial" w:cs="Arial"/>
                  <w:sz w:val="24"/>
                  <w:szCs w:val="24"/>
                </w:rPr>
                <w:delText>14</w:delText>
              </w:r>
              <w:r w:rsidR="007D6ACA" w:rsidRPr="00AB7259" w:rsidDel="003005AD">
                <w:rPr>
                  <w:rFonts w:ascii="Arial" w:hAnsi="Arial" w:cs="Arial"/>
                  <w:sz w:val="24"/>
                  <w:szCs w:val="24"/>
                </w:rPr>
                <w:delText>31</w:delText>
              </w:r>
              <w:r w:rsidR="0095304F" w:rsidRPr="00AB7259" w:rsidDel="003005AD">
                <w:rPr>
                  <w:rFonts w:ascii="Arial" w:hAnsi="Arial" w:cs="Arial"/>
                  <w:sz w:val="24"/>
                  <w:szCs w:val="24"/>
                </w:rPr>
                <w:delText xml:space="preserve"> z późn.zm.</w:delText>
              </w:r>
              <w:r w:rsidR="007F7315" w:rsidRPr="00AB7259" w:rsidDel="003005AD">
                <w:rPr>
                  <w:rFonts w:ascii="Arial" w:hAnsi="Arial" w:cs="Arial"/>
                  <w:sz w:val="24"/>
                  <w:szCs w:val="24"/>
                </w:rPr>
                <w:delText>)</w:delText>
              </w:r>
              <w:r w:rsidRPr="00AB7259" w:rsidDel="003005AD">
                <w:rPr>
                  <w:rFonts w:ascii="Arial" w:hAnsi="Arial" w:cs="Arial"/>
                  <w:sz w:val="24"/>
                  <w:szCs w:val="24"/>
                </w:rPr>
                <w:delText>.</w:delText>
              </w:r>
            </w:del>
            <w:ins w:id="12" w:author="Hanna Zielińska (Elwertowska)" w:date="2021-11-29T10:42:00Z">
              <w:r w:rsidR="003005AD">
                <w:rPr>
                  <w:rFonts w:ascii="Arial" w:hAnsi="Arial" w:cs="Arial"/>
                  <w:sz w:val="24"/>
                  <w:szCs w:val="24"/>
                </w:rPr>
                <w:t>818).</w:t>
              </w:r>
            </w:ins>
          </w:p>
          <w:p w14:paraId="431ED1C5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062449E" w14:textId="77777777" w:rsidR="00371397" w:rsidRPr="00AB7259" w:rsidRDefault="00371397" w:rsidP="00AB725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Wyrażam zgodę na przetwarzanie moich danych osobowych w celu niezbędnym do realizacji RPO WK-P 2014-2020, zgodnie z Rozporządzeniem Parlamentu Europejskiego i Rady (UE) 2016/679 z dnia 27 kwietnia 2016 r. w sprawie ochrony osób fizycznych w związku z przetwarzaniem danych osobowych i w sprawie swobodnego przepływu takich danych oraz uchylenia dyrektywy 95/46/WE (ogólne rozporządzenie o ochronie danych) (Dz. Urz. UE L 119/1 z 4.05.2016 r.), zwanego dalej „RODO” oraz Ustawą z dnia 10 maja 2018 r. o ochronie danych osobowych (Dz. U. z 201</w:t>
            </w:r>
            <w:r w:rsidR="00375DDC" w:rsidRPr="00AB7259">
              <w:rPr>
                <w:rFonts w:ascii="Arial" w:hAnsi="Arial" w:cs="Arial"/>
              </w:rPr>
              <w:t>9</w:t>
            </w:r>
            <w:r w:rsidRPr="00AB7259">
              <w:rPr>
                <w:rFonts w:ascii="Arial" w:hAnsi="Arial" w:cs="Arial"/>
              </w:rPr>
              <w:t xml:space="preserve"> r. poz. 1</w:t>
            </w:r>
            <w:r w:rsidR="00375DDC" w:rsidRPr="00AB7259">
              <w:rPr>
                <w:rFonts w:ascii="Arial" w:hAnsi="Arial" w:cs="Arial"/>
              </w:rPr>
              <w:t>781</w:t>
            </w:r>
            <w:r w:rsidRPr="00AB7259">
              <w:rPr>
                <w:rFonts w:ascii="Arial" w:hAnsi="Arial" w:cs="Arial"/>
              </w:rPr>
              <w:t xml:space="preserve">). Jestem świadomy/a, iż Administratorem Danych Osobowych gromadzonych w Generatorze Wniosków o Dofinansowanie dla RPO WK-P 2014-2020 (GWD) jest Województwo Kujawsko-Pomorskie – Urząd Marszałkowski Województwa Kujawsko-Pomorskiego w Toruniu, NIP: 956-19-45-671, REGON: 871121290, Plac Teatralny 2, 87-100 Toruń, reprezentowany przez Marszałka Województwa Kujawsko-Pomorskiego. W odniesieniu do zbioru Centralny </w:t>
            </w:r>
            <w:r w:rsidR="00043B10" w:rsidRPr="00AB7259">
              <w:rPr>
                <w:rFonts w:ascii="Arial" w:hAnsi="Arial" w:cs="Arial"/>
              </w:rPr>
              <w:t xml:space="preserve">System Teleinformatyczny </w:t>
            </w:r>
            <w:r w:rsidRPr="00AB7259">
              <w:rPr>
                <w:rFonts w:ascii="Arial" w:hAnsi="Arial" w:cs="Arial"/>
              </w:rPr>
              <w:t xml:space="preserve">wspierający realizację programów operacyjnych administratorem danych osobowych </w:t>
            </w:r>
            <w:r w:rsidR="00043B10" w:rsidRPr="00AB7259">
              <w:rPr>
                <w:rFonts w:ascii="Arial" w:hAnsi="Arial" w:cs="Arial"/>
              </w:rPr>
              <w:t xml:space="preserve">jest </w:t>
            </w:r>
            <w:r w:rsidRPr="00AB7259">
              <w:rPr>
                <w:rFonts w:ascii="Arial" w:hAnsi="Arial" w:cs="Arial"/>
              </w:rPr>
              <w:t xml:space="preserve">minister właściwy ds. rozwoju regionalnego na mocy art. 71 ust. 1 ustawy </w:t>
            </w:r>
            <w:r w:rsidRPr="00AB7259">
              <w:rPr>
                <w:rFonts w:ascii="Arial" w:hAnsi="Arial" w:cs="Arial"/>
              </w:rPr>
              <w:lastRenderedPageBreak/>
              <w:t>z dnia 11 lipca 2014 r. o zasadach realizacji programów w zakresie polityki spójności finansowanych w perspektywie finansowej 2014-2020 (Dz. U. z 201</w:t>
            </w:r>
            <w:r w:rsidR="00BF556C" w:rsidRPr="00AB7259">
              <w:rPr>
                <w:rFonts w:ascii="Arial" w:hAnsi="Arial" w:cs="Arial"/>
              </w:rPr>
              <w:t>8</w:t>
            </w:r>
            <w:r w:rsidRPr="00AB7259">
              <w:rPr>
                <w:rFonts w:ascii="Arial" w:hAnsi="Arial" w:cs="Arial"/>
              </w:rPr>
              <w:t xml:space="preserve"> r. poz. 14</w:t>
            </w:r>
            <w:r w:rsidR="00BF556C" w:rsidRPr="00AB7259">
              <w:rPr>
                <w:rFonts w:ascii="Arial" w:hAnsi="Arial" w:cs="Arial"/>
              </w:rPr>
              <w:t>31</w:t>
            </w:r>
            <w:r w:rsidR="000E23A2" w:rsidRPr="00AB7259">
              <w:rPr>
                <w:rFonts w:ascii="Arial" w:hAnsi="Arial" w:cs="Arial"/>
              </w:rPr>
              <w:t xml:space="preserve"> z późn.zm.</w:t>
            </w:r>
            <w:r w:rsidRPr="00AB7259">
              <w:rPr>
                <w:rFonts w:ascii="Arial" w:hAnsi="Arial" w:cs="Arial"/>
              </w:rPr>
              <w:t>), mający siedzibę przy ul. Wspólnej 2/4, 00-926 Warszawa.</w:t>
            </w:r>
            <w:r w:rsidRPr="00AB7259">
              <w:rPr>
                <w:rFonts w:ascii="Arial" w:hAnsi="Arial" w:cs="Arial"/>
              </w:rPr>
              <w:br/>
            </w:r>
          </w:p>
          <w:p w14:paraId="24EF10E8" w14:textId="77777777" w:rsidR="00371397" w:rsidRPr="00AB7259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Jestem świadomy/a przysługującego mi prawa </w:t>
            </w:r>
            <w:r w:rsidR="00152672" w:rsidRPr="00AB7259">
              <w:rPr>
                <w:rFonts w:ascii="Arial" w:hAnsi="Arial" w:cs="Arial"/>
                <w:sz w:val="24"/>
                <w:szCs w:val="24"/>
              </w:rPr>
              <w:t>żądania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wycofania zgody, jak również faktu, że wycofanie zgody nie ma wpływu na zgodność z prawem przetwarzania, którego dokonano na podstawie zgody przed jej wycofaniem.</w:t>
            </w:r>
          </w:p>
          <w:p w14:paraId="02684DE8" w14:textId="77777777" w:rsidR="00371397" w:rsidRPr="00AB7259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681648A" w14:textId="77777777" w:rsidR="00371397" w:rsidRPr="00AB7259" w:rsidRDefault="00371397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zapoznałem/</w:t>
            </w:r>
            <w:proofErr w:type="spellStart"/>
            <w:r w:rsidRPr="00AB7259">
              <w:rPr>
                <w:rFonts w:ascii="Arial" w:hAnsi="Arial" w:cs="Arial"/>
                <w:sz w:val="24"/>
                <w:szCs w:val="24"/>
              </w:rPr>
              <w:t>am</w:t>
            </w:r>
            <w:proofErr w:type="spellEnd"/>
            <w:r w:rsidRPr="00AB7259">
              <w:rPr>
                <w:rFonts w:ascii="Arial" w:hAnsi="Arial" w:cs="Arial"/>
                <w:sz w:val="24"/>
                <w:szCs w:val="24"/>
              </w:rPr>
              <w:t xml:space="preserve"> się z informacjami zawartymi w klauzuli informacyjnej RODO.</w:t>
            </w:r>
          </w:p>
          <w:p w14:paraId="5CFB093B" w14:textId="77777777" w:rsidR="00371397" w:rsidRPr="00AB7259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59DFA05" w14:textId="77777777" w:rsidR="006C04B0" w:rsidRPr="00AB7259" w:rsidRDefault="002868F7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iż jestem w posiadaniu zgody na przetwarzanie danych osobowych innych osób wskazanych we wniosku o dofinansowanie, w tym osób do kontaktu, w zakresie wskazanym we wniosku o dofinansowanie. Oświadczam, iż osoby te zostały poinformowane, iż Administratorem Danych Osobowych gromadzonych w GWD </w:t>
            </w:r>
            <w:r w:rsidR="00371397" w:rsidRPr="00AB7259">
              <w:rPr>
                <w:rFonts w:ascii="Arial" w:hAnsi="Arial" w:cs="Arial"/>
                <w:sz w:val="24"/>
                <w:szCs w:val="24"/>
              </w:rPr>
              <w:t xml:space="preserve">jest Województwo Kujawsko-Pomorskie – Urząd Marszałkowski Województwa Kujawsko-Pomorskiego w Toruniu, NIP: 956-19-45-671, REGON: 871121290, Plac Teatralny 2, 87-100 Toruń, reprezentowany przez Marszałka Województwa Kujawsko-Pomorskiego, </w:t>
            </w:r>
            <w:r w:rsidRPr="00AB7259">
              <w:rPr>
                <w:rFonts w:ascii="Arial" w:hAnsi="Arial" w:cs="Arial"/>
                <w:sz w:val="24"/>
                <w:szCs w:val="24"/>
              </w:rPr>
              <w:t>a dane w GWD są gromadzone w celu aplikowania o dofinansowanie i realizacji projektów w okresie programowania 2014-2020. Oświadczam, iż osoby te zostały poinformowane o dobrowolności podania danych osobowych, przy czym podanie danych jest niezbędne do aplikowania o dofinansowanie</w:t>
            </w:r>
            <w:r w:rsidR="00C57C9D" w:rsidRPr="00AB7259">
              <w:rPr>
                <w:rFonts w:ascii="Arial" w:hAnsi="Arial" w:cs="Arial"/>
                <w:sz w:val="24"/>
                <w:szCs w:val="24"/>
              </w:rPr>
              <w:t xml:space="preserve"> oraz realizacji projektów w ramach RPO WK-P 2014-2020. Oświadczam, iż osoby te zostały poinformowane o prawie wglądu do swoich danych osobowych, ich poprawy i aktualizacji oraz do wniesienia sprzeciwu wobec dalszego ich przetwarzania do Administratora Danych Osobowych. W przypadku powzięcia przeze mnie informacji o wniesieniu sprzeciwu w ww. zakresie przez te osoby oświadczam, iż o powyższym fakcie poinformuję Administratora Danych Osobowych.</w:t>
            </w:r>
          </w:p>
          <w:p w14:paraId="388D66A3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3A7465F" w14:textId="77777777" w:rsidR="00A22655" w:rsidRPr="00AB7259" w:rsidRDefault="003272FA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Jednocześnie wyrażam zgodę na udostępnienie niniejszego wniosku innym instytucjom oraz ekspertom dokonującym ewaluacji i oceny, z zastrzeżeniem dochowania i ochrony informacji oraz tajemnic w nim zawartych, oraz wyrażam zgodę na udział w badaniach ewaluacyjnych mających na celu ocenę programu.</w:t>
            </w:r>
          </w:p>
          <w:p w14:paraId="6343651B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B8A984C" w14:textId="77777777" w:rsidR="002D004C" w:rsidRPr="00AB7259" w:rsidRDefault="00686C94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Wyrażam zgodę na 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 xml:space="preserve"> komunikowanie się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drogą elektroniczną 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 xml:space="preserve">za pośrednictwem </w:t>
            </w:r>
            <w:r w:rsidRPr="00AB7259">
              <w:rPr>
                <w:rFonts w:ascii="Arial" w:hAnsi="Arial" w:cs="Arial"/>
                <w:sz w:val="24"/>
                <w:szCs w:val="24"/>
              </w:rPr>
              <w:t>adres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e-mail wskazan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>ego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w </w:t>
            </w:r>
            <w:r w:rsidR="009F7387" w:rsidRPr="00AB7259">
              <w:rPr>
                <w:rFonts w:ascii="Arial" w:hAnsi="Arial" w:cs="Arial"/>
                <w:sz w:val="24"/>
                <w:szCs w:val="24"/>
              </w:rPr>
              <w:t>pod</w:t>
            </w:r>
            <w:r w:rsidRPr="00AB7259">
              <w:rPr>
                <w:rFonts w:ascii="Arial" w:hAnsi="Arial" w:cs="Arial"/>
                <w:sz w:val="24"/>
                <w:szCs w:val="24"/>
              </w:rPr>
              <w:t>sekcji A.1</w:t>
            </w:r>
            <w:r w:rsidR="008A516E" w:rsidRPr="00AB7259">
              <w:rPr>
                <w:rFonts w:ascii="Arial" w:hAnsi="Arial" w:cs="Arial"/>
                <w:sz w:val="24"/>
                <w:szCs w:val="24"/>
              </w:rPr>
              <w:t>.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63D3" w:rsidRPr="00AB7259">
              <w:rPr>
                <w:rFonts w:ascii="Arial" w:hAnsi="Arial" w:cs="Arial"/>
                <w:sz w:val="24"/>
                <w:szCs w:val="24"/>
              </w:rPr>
              <w:t>lub A.2</w:t>
            </w:r>
            <w:r w:rsidR="008A516E" w:rsidRPr="00AB7259">
              <w:rPr>
                <w:rFonts w:ascii="Arial" w:hAnsi="Arial" w:cs="Arial"/>
                <w:sz w:val="24"/>
                <w:szCs w:val="24"/>
              </w:rPr>
              <w:t>.</w:t>
            </w:r>
            <w:r w:rsidR="000163D3" w:rsidRPr="00AB7259">
              <w:rPr>
                <w:rFonts w:ascii="Arial" w:hAnsi="Arial" w:cs="Arial"/>
                <w:sz w:val="24"/>
                <w:szCs w:val="24"/>
              </w:rPr>
              <w:t xml:space="preserve"> oraz A.4</w:t>
            </w:r>
            <w:r w:rsidR="008A516E" w:rsidRPr="00AB7259">
              <w:rPr>
                <w:rFonts w:ascii="Arial" w:hAnsi="Arial" w:cs="Arial"/>
                <w:sz w:val="24"/>
                <w:szCs w:val="24"/>
              </w:rPr>
              <w:t>.</w:t>
            </w:r>
            <w:r w:rsidR="000163D3" w:rsidRPr="00AB7259">
              <w:rPr>
                <w:rFonts w:ascii="Arial" w:hAnsi="Arial" w:cs="Arial"/>
                <w:sz w:val="24"/>
                <w:szCs w:val="24"/>
              </w:rPr>
              <w:t xml:space="preserve"> (jeśli dotyczy)</w:t>
            </w:r>
            <w:r w:rsidR="0050640C"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wniosku </w:t>
            </w:r>
            <w:r w:rsidR="009F7387" w:rsidRPr="00AB7259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="008F782F" w:rsidRPr="00AB7259">
              <w:rPr>
                <w:rFonts w:ascii="Arial" w:hAnsi="Arial" w:cs="Arial"/>
                <w:sz w:val="24"/>
                <w:szCs w:val="24"/>
              </w:rPr>
              <w:t xml:space="preserve">w ramach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weryfikacji warunków formalnych i oczywistych omyłek </w:t>
            </w:r>
            <w:r w:rsidR="008F782F" w:rsidRPr="00AB7259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="000875D7" w:rsidRPr="00AB7259">
              <w:rPr>
                <w:rFonts w:ascii="Arial" w:hAnsi="Arial" w:cs="Arial"/>
                <w:sz w:val="24"/>
                <w:szCs w:val="24"/>
              </w:rPr>
              <w:t>negocjacji</w:t>
            </w:r>
            <w:r w:rsidR="00A22655"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F016D21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4C47CCD" w14:textId="77777777" w:rsidR="002D004C" w:rsidRPr="00AB7259" w:rsidRDefault="00686C94" w:rsidP="00AB7259">
            <w:pPr>
              <w:keepNext/>
              <w:numPr>
                <w:ilvl w:val="0"/>
                <w:numId w:val="11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Jednocześnie jestem świadomy, że w przypadku:</w:t>
            </w:r>
          </w:p>
          <w:p w14:paraId="30F4C161" w14:textId="435E287F" w:rsidR="00B9614F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przekazania drogą elektroniczną wezwania do uzupełnienia braków w zakresie warunków formalnych oraz poprawy oczywistych omyłek, termin wskazany w Regulaminie konkursu</w:t>
            </w:r>
            <w:del w:id="13" w:author="Hanna Zielińska (Elwertowska)" w:date="2021-11-29T10:51:00Z">
              <w:r w:rsidR="00043B10" w:rsidRPr="00AB7259" w:rsidDel="001575D1">
                <w:rPr>
                  <w:rFonts w:ascii="Arial" w:hAnsi="Arial" w:cs="Arial"/>
                </w:rPr>
                <w:delText>/Zasadach</w:delText>
              </w:r>
            </w:del>
            <w:r w:rsidRPr="00AB7259">
              <w:rPr>
                <w:rFonts w:ascii="Arial" w:hAnsi="Arial" w:cs="Arial"/>
              </w:rPr>
              <w:t xml:space="preserve"> wyznaczony na uzupełnienie warunków formalnych lub poprawienie oczywistych omyłek we wniosku o dofinansowanie projektu będzie liczony od dnia następującego po dniu </w:t>
            </w:r>
            <w:r w:rsidRPr="00AB7259">
              <w:rPr>
                <w:rFonts w:ascii="Arial" w:hAnsi="Arial" w:cs="Arial"/>
              </w:rPr>
              <w:lastRenderedPageBreak/>
              <w:t>wysłania wezwania, a brak uzupełnienia braków w zakresie warunków formalnych lub poprawienia oczywistych omyłek we wniosku o dofinansowanie projektu w wyznaczonym terminie będzie skutkował pozostawieniem wniosku o dofinansowanie projektu bez rozpatrzenia;</w:t>
            </w:r>
          </w:p>
          <w:p w14:paraId="38AB7849" w14:textId="77777777" w:rsidR="00B9614F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przekazania drogą elektroniczną informacji o zakwalifikowaniu projektu do etapu negocjacji, termin wyznaczony przez KOP na podjęcie negocjacji będzie liczony od dnia następującego po dniu wysłania wezwania, a brak podjęcia negocjacji projektu w formie określonej w informacji w ostatecznym terminie wyznaczonym przez KOP będzie skutkował negatywną oceną kryterium negocjacyjnego;</w:t>
            </w:r>
          </w:p>
          <w:p w14:paraId="25325E64" w14:textId="77777777" w:rsidR="00B9614F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wskazania w protokole z negocjacji ustnych/przekazania drogą elektroniczną informacji o terminie na zakończenie procesu negocjacji, termin wyznaczony przez KOP będzie liczony od dnia podpisania protokołu z negocjacji ustnych/dnia następującego po dniu wysłania wezwania, a brak złożenia wniosku o dofinansowanie projektu w wersji elektronicznej i papierowej o tożsamej sumie kontrolnej w ostatecznym terminie wyznaczonym przez KOP będzie skutkował negatywną oceną kryterium negocjacyjnego;</w:t>
            </w:r>
          </w:p>
          <w:p w14:paraId="185BDBF3" w14:textId="7EDC1A12" w:rsidR="00043B10" w:rsidRPr="00AB7259" w:rsidDel="00326BD3" w:rsidRDefault="00043B10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del w:id="14" w:author="Hanna Zielińska (Elwertowska)" w:date="2021-11-29T10:51:00Z"/>
                <w:rFonts w:ascii="Arial" w:hAnsi="Arial" w:cs="Arial"/>
              </w:rPr>
            </w:pPr>
            <w:del w:id="15" w:author="Hanna Zielińska (Elwertowska)" w:date="2021-11-29T10:51:00Z">
              <w:r w:rsidRPr="00AB7259" w:rsidDel="00326BD3">
                <w:rPr>
                  <w:rFonts w:ascii="Arial" w:hAnsi="Arial" w:cs="Arial"/>
                </w:rPr>
                <w:delText>przekazania drogą elektroniczną wezwania do wyjaśnień w zakresie spełnienia albo niespełnienia lub przyznania danej liczby punktów w ramach kryterium/ów strategicznego/ych ZIT, termin wyznaczony przez Podkomisję IP ZIT na złożenie wyjaśnień będzie liczony od dnia następującego po dniu wysłania wezwania, a niezachowanie terminu lub nieudzielenie albo udzielenie niewystarczających wyjaśnień będzie skutkowało oceną projektu na podstawie informacji posiadanych uprzednio przez Podkomisję IP ZIT (dotyczy projektów w ramach ZIT);</w:delText>
              </w:r>
            </w:del>
          </w:p>
          <w:p w14:paraId="1711C6E8" w14:textId="77777777" w:rsidR="00502935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przekazania pisemnej informacji o pozytywnej ocenie projektu i możliwości przyjęcia do realizacji, termin wyznaczony na dokonanie wymaganych czynności i dostarczenie wymaganych dokumentów będzie liczony od dnia doręczenia informacji, a brak dokonania wymaganych czynności lub dostarczenia wymaganych dokumentów w formie określonej w informacji w ostatecznym terminie będzie skutkował </w:t>
            </w:r>
            <w:proofErr w:type="spellStart"/>
            <w:r w:rsidRPr="00AB7259">
              <w:rPr>
                <w:rFonts w:ascii="Arial" w:hAnsi="Arial" w:cs="Arial"/>
              </w:rPr>
              <w:t>niezawarciem</w:t>
            </w:r>
            <w:proofErr w:type="spellEnd"/>
            <w:r w:rsidRPr="00AB7259">
              <w:rPr>
                <w:rFonts w:ascii="Arial" w:hAnsi="Arial" w:cs="Arial"/>
              </w:rPr>
              <w:t xml:space="preserve"> umowy o dofinansowanie projektu z wnioskodawcą</w:t>
            </w:r>
            <w:r w:rsidR="00A419C7" w:rsidRPr="00AB7259">
              <w:rPr>
                <w:rFonts w:ascii="Arial" w:hAnsi="Arial" w:cs="Arial"/>
              </w:rPr>
              <w:t>.</w:t>
            </w:r>
          </w:p>
          <w:p w14:paraId="20086CA7" w14:textId="77777777" w:rsidR="009170DD" w:rsidRPr="00AB7259" w:rsidRDefault="009170DD" w:rsidP="00AB7259">
            <w:pPr>
              <w:keepNext/>
              <w:contextualSpacing/>
              <w:outlineLvl w:val="2"/>
              <w:rPr>
                <w:rFonts w:ascii="Arial" w:hAnsi="Arial" w:cs="Arial"/>
              </w:rPr>
            </w:pPr>
          </w:p>
          <w:p w14:paraId="7E3D093F" w14:textId="77777777" w:rsidR="00C82EAD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Jestem świadomy odpowiedzialności karnej za złożenie fałszywych </w:t>
            </w:r>
            <w:r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oświadczeń</w:t>
            </w:r>
            <w:r w:rsidR="009D250B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(nie dotyczy oświadcze</w:t>
            </w:r>
            <w:r w:rsidR="009170DD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ń</w:t>
            </w:r>
            <w:r w:rsidR="009D250B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, o który</w:t>
            </w:r>
            <w:r w:rsidR="009170DD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ch</w:t>
            </w:r>
            <w:r w:rsidR="00B663BA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mowa w pkt. </w:t>
            </w:r>
            <w:r w:rsidR="00043B10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16</w:t>
            </w:r>
            <w:r w:rsidR="009D250B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)</w:t>
            </w:r>
            <w:r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.</w:t>
            </w:r>
          </w:p>
        </w:tc>
      </w:tr>
      <w:bookmarkEnd w:id="1"/>
      <w:tr w:rsidR="000D4E49" w:rsidRPr="00AB7259" w14:paraId="5330B5E6" w14:textId="77777777" w:rsidTr="006C04B0">
        <w:trPr>
          <w:trHeight w:val="690"/>
        </w:trPr>
        <w:tc>
          <w:tcPr>
            <w:tcW w:w="14283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2C299B1F" w14:textId="7719F414" w:rsidR="000D4E49" w:rsidRPr="00AB7259" w:rsidRDefault="000D4E4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Wnioskuję o zagwarantowanie przez właściwą instytucję ochrony danych i tajemnic zawartych w niniejszym wniosku: (należy wskazać podstawę prawną ochrony ww. informacji i</w:t>
            </w:r>
            <w:r w:rsidR="00483D48" w:rsidRPr="00AB7259">
              <w:rPr>
                <w:rFonts w:ascii="Arial" w:hAnsi="Arial" w:cs="Arial"/>
              </w:rPr>
              <w:t xml:space="preserve"> tajemnic ze względu na status w</w:t>
            </w:r>
            <w:r w:rsidRPr="00AB7259">
              <w:rPr>
                <w:rFonts w:ascii="Arial" w:hAnsi="Arial" w:cs="Arial"/>
              </w:rPr>
              <w:t xml:space="preserve">nioskodawcy)    </w:t>
            </w:r>
            <w:r w:rsidR="00490AE6" w:rsidRPr="00AB7259">
              <w:rPr>
                <w:rFonts w:ascii="Arial" w:hAnsi="Arial" w:cs="Arial"/>
                <w:iCs/>
              </w:rPr>
              <w:sym w:font="Symbol" w:char="F07F"/>
            </w:r>
            <w:r w:rsidR="00490AE6"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  <w:shd w:val="clear" w:color="auto" w:fill="F2F2F2"/>
              </w:rPr>
              <w:t>TAK</w:t>
            </w:r>
          </w:p>
        </w:tc>
      </w:tr>
      <w:tr w:rsidR="000D4E49" w:rsidRPr="00AB7259" w14:paraId="054A609E" w14:textId="77777777" w:rsidTr="00872337">
        <w:tc>
          <w:tcPr>
            <w:tcW w:w="14283" w:type="dxa"/>
            <w:vAlign w:val="center"/>
          </w:tcPr>
          <w:p w14:paraId="0EBF16E5" w14:textId="77777777" w:rsidR="000D4E49" w:rsidRPr="00AB7259" w:rsidRDefault="000D4E49" w:rsidP="00AB7259">
            <w:pPr>
              <w:pStyle w:val="Tekstprzypisudolnego"/>
              <w:autoSpaceDE w:val="0"/>
              <w:autoSpaceDN w:val="0"/>
              <w:spacing w:before="120" w:after="12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53DDF69A" w14:textId="77777777" w:rsidR="009F7387" w:rsidRPr="00AB7259" w:rsidRDefault="009F7387" w:rsidP="00AB7259">
            <w:pPr>
              <w:pStyle w:val="Tekstprzypisudolnego"/>
              <w:autoSpaceDE w:val="0"/>
              <w:autoSpaceDN w:val="0"/>
              <w:spacing w:before="120" w:after="12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14:paraId="11694BBE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67"/>
      </w:tblGrid>
      <w:tr w:rsidR="00376930" w:rsidRPr="00AB7259" w14:paraId="735FD6E4" w14:textId="77777777" w:rsidTr="003F7560">
        <w:trPr>
          <w:jc w:val="center"/>
        </w:trPr>
        <w:tc>
          <w:tcPr>
            <w:tcW w:w="14267" w:type="dxa"/>
            <w:shd w:val="clear" w:color="auto" w:fill="F2F2F2"/>
            <w:vAlign w:val="center"/>
          </w:tcPr>
          <w:p w14:paraId="0F8B704C" w14:textId="77777777" w:rsidR="00253CAC" w:rsidRPr="00AB7259" w:rsidRDefault="003272F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Pieczęć i podpis osoby/</w:t>
            </w:r>
            <w:proofErr w:type="spellStart"/>
            <w:r w:rsidRPr="00AB7259">
              <w:rPr>
                <w:rFonts w:ascii="Arial" w:hAnsi="Arial" w:cs="Arial"/>
                <w:b/>
              </w:rPr>
              <w:t>ób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uprawnionej/</w:t>
            </w:r>
            <w:proofErr w:type="spellStart"/>
            <w:r w:rsidRPr="00AB7259">
              <w:rPr>
                <w:rFonts w:ascii="Arial" w:hAnsi="Arial" w:cs="Arial"/>
                <w:b/>
              </w:rPr>
              <w:t>nych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do podejmowania decyzji wiążących w stosunk</w:t>
            </w:r>
            <w:r w:rsidR="00695F9E" w:rsidRPr="00AB7259">
              <w:rPr>
                <w:rFonts w:ascii="Arial" w:hAnsi="Arial" w:cs="Arial"/>
                <w:b/>
              </w:rPr>
              <w:t>u do wnioskodawcy</w:t>
            </w:r>
            <w:r w:rsidR="002B5894" w:rsidRPr="00AB7259">
              <w:rPr>
                <w:rFonts w:ascii="Arial" w:hAnsi="Arial" w:cs="Arial"/>
              </w:rPr>
              <w:t xml:space="preserve"> (podczas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AB7259">
              <w:rPr>
                <w:rFonts w:ascii="Arial" w:hAnsi="Arial" w:cs="Arial"/>
              </w:rPr>
              <w:t>ePUAP</w:t>
            </w:r>
            <w:proofErr w:type="spellEnd"/>
            <w:r w:rsidR="002B5894" w:rsidRPr="00AB7259">
              <w:rPr>
                <w:rFonts w:ascii="Arial" w:hAnsi="Arial" w:cs="Arial"/>
              </w:rPr>
              <w:t>) lub w inny równoważny sposób wyłącza się obowiązek opatrzenia wniosku o dofinansowanie projektu pieczęcią)</w:t>
            </w:r>
            <w:r w:rsidR="0067752B" w:rsidRPr="00AB7259">
              <w:rPr>
                <w:rFonts w:ascii="Arial" w:hAnsi="Arial" w:cs="Arial"/>
              </w:rPr>
              <w:t>:</w:t>
            </w:r>
          </w:p>
        </w:tc>
      </w:tr>
      <w:tr w:rsidR="00376930" w:rsidRPr="00AB7259" w14:paraId="168D15E5" w14:textId="77777777" w:rsidTr="00872337">
        <w:trPr>
          <w:jc w:val="center"/>
        </w:trPr>
        <w:tc>
          <w:tcPr>
            <w:tcW w:w="14267" w:type="dxa"/>
            <w:vAlign w:val="center"/>
          </w:tcPr>
          <w:p w14:paraId="3EC3ED6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7D766226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41A049AF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3D379E68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19C4E1D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3118915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3D8DB0C2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49"/>
      </w:tblGrid>
      <w:tr w:rsidR="00376930" w:rsidRPr="00AB7259" w14:paraId="6FA516F3" w14:textId="77777777" w:rsidTr="003F7560">
        <w:trPr>
          <w:jc w:val="center"/>
        </w:trPr>
        <w:tc>
          <w:tcPr>
            <w:tcW w:w="14249" w:type="dxa"/>
            <w:shd w:val="clear" w:color="auto" w:fill="F2F2F2"/>
          </w:tcPr>
          <w:p w14:paraId="7FC2CFA6" w14:textId="77777777" w:rsidR="00376930" w:rsidRPr="00AB7259" w:rsidRDefault="00483D4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Oświadczenie partnera </w:t>
            </w:r>
            <w:r w:rsidRPr="00AB7259">
              <w:rPr>
                <w:rFonts w:ascii="Arial" w:hAnsi="Arial" w:cs="Arial"/>
                <w:b/>
                <w:shd w:val="clear" w:color="auto" w:fill="F2F2F2"/>
              </w:rPr>
              <w:t>projektu</w:t>
            </w:r>
            <w:r w:rsidR="006C434A" w:rsidRPr="00AB7259">
              <w:rPr>
                <w:rFonts w:ascii="Arial" w:hAnsi="Arial" w:cs="Arial"/>
                <w:b/>
                <w:shd w:val="clear" w:color="auto" w:fill="F2F2F2"/>
              </w:rPr>
              <w:t xml:space="preserve"> (P</w:t>
            </w:r>
            <w:r w:rsidR="00F72A36" w:rsidRPr="00AB7259">
              <w:rPr>
                <w:rFonts w:ascii="Arial" w:hAnsi="Arial" w:cs="Arial"/>
                <w:b/>
                <w:shd w:val="clear" w:color="auto" w:fill="F2F2F2"/>
              </w:rPr>
              <w:t>…</w:t>
            </w:r>
            <w:r w:rsidR="006C434A" w:rsidRPr="00AB7259">
              <w:rPr>
                <w:rFonts w:ascii="Arial" w:hAnsi="Arial" w:cs="Arial"/>
                <w:b/>
                <w:shd w:val="clear" w:color="auto" w:fill="F2F2F2"/>
              </w:rPr>
              <w:t>)</w:t>
            </w:r>
          </w:p>
        </w:tc>
      </w:tr>
      <w:tr w:rsidR="00376930" w:rsidRPr="00AB7259" w14:paraId="5A173152" w14:textId="77777777" w:rsidTr="00872337">
        <w:trPr>
          <w:jc w:val="center"/>
        </w:trPr>
        <w:tc>
          <w:tcPr>
            <w:tcW w:w="14249" w:type="dxa"/>
            <w:vAlign w:val="center"/>
          </w:tcPr>
          <w:p w14:paraId="2B6E6E0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Ja/my niżej podpisany/a/i oświadczam/y, że</w:t>
            </w:r>
          </w:p>
          <w:p w14:paraId="467FBED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2DC9E03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- zapoznałem/łam/liśmy się z informacjami zawartymi w niniejszym wniosku o dofinansowanie;</w:t>
            </w:r>
          </w:p>
          <w:p w14:paraId="34ABF6E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- zobowiązuję/</w:t>
            </w:r>
            <w:proofErr w:type="spellStart"/>
            <w:r w:rsidRPr="00AB7259">
              <w:rPr>
                <w:rFonts w:ascii="Arial" w:hAnsi="Arial" w:cs="Arial"/>
              </w:rPr>
              <w:t>emy</w:t>
            </w:r>
            <w:proofErr w:type="spellEnd"/>
            <w:r w:rsidRPr="00AB7259">
              <w:rPr>
                <w:rFonts w:ascii="Arial" w:hAnsi="Arial" w:cs="Arial"/>
              </w:rPr>
              <w:t xml:space="preserve"> się do realizowania projektu zgodnie z informacjami zawartymi w niniejszym wniosku</w:t>
            </w:r>
            <w:r w:rsidR="0060454E" w:rsidRPr="00AB7259">
              <w:rPr>
                <w:rFonts w:ascii="Arial" w:hAnsi="Arial" w:cs="Arial"/>
              </w:rPr>
              <w:t xml:space="preserve"> </w:t>
            </w:r>
            <w:r w:rsidRPr="00AB7259">
              <w:rPr>
                <w:rFonts w:ascii="Arial" w:hAnsi="Arial" w:cs="Arial"/>
              </w:rPr>
              <w:t>o dofinansowanie.</w:t>
            </w:r>
          </w:p>
          <w:p w14:paraId="442BA9A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376930" w:rsidRPr="00AB7259" w14:paraId="1A5970F6" w14:textId="77777777" w:rsidTr="003F7560">
        <w:trPr>
          <w:jc w:val="center"/>
        </w:trPr>
        <w:tc>
          <w:tcPr>
            <w:tcW w:w="14249" w:type="dxa"/>
            <w:shd w:val="clear" w:color="auto" w:fill="F2F2F2"/>
            <w:vAlign w:val="center"/>
          </w:tcPr>
          <w:p w14:paraId="46CBFA98" w14:textId="77777777" w:rsidR="00253CAC" w:rsidRPr="00AB7259" w:rsidRDefault="003272F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Pieczęć i podpis osoby/</w:t>
            </w:r>
            <w:proofErr w:type="spellStart"/>
            <w:r w:rsidRPr="00AB7259">
              <w:rPr>
                <w:rFonts w:ascii="Arial" w:hAnsi="Arial" w:cs="Arial"/>
                <w:b/>
              </w:rPr>
              <w:t>ób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uprawnionej/</w:t>
            </w:r>
            <w:proofErr w:type="spellStart"/>
            <w:r w:rsidRPr="00AB7259">
              <w:rPr>
                <w:rFonts w:ascii="Arial" w:hAnsi="Arial" w:cs="Arial"/>
                <w:b/>
              </w:rPr>
              <w:t>nych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do podejmowania decyzji wiążących w stosunku do partnera projektu</w:t>
            </w:r>
            <w:r w:rsidR="002B5894" w:rsidRPr="00AB7259">
              <w:rPr>
                <w:rFonts w:ascii="Arial" w:hAnsi="Arial" w:cs="Arial"/>
                <w:b/>
              </w:rPr>
              <w:t xml:space="preserve"> </w:t>
            </w:r>
            <w:r w:rsidR="002B5894" w:rsidRPr="00AB7259">
              <w:rPr>
                <w:rFonts w:ascii="Arial" w:hAnsi="Arial" w:cs="Arial"/>
              </w:rPr>
              <w:t>(w przypadku projektów partnerskich 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AB7259">
              <w:rPr>
                <w:rFonts w:ascii="Arial" w:hAnsi="Arial" w:cs="Arial"/>
              </w:rPr>
              <w:t>ePUAP</w:t>
            </w:r>
            <w:proofErr w:type="spellEnd"/>
            <w:r w:rsidR="002B5894" w:rsidRPr="00AB7259">
              <w:rPr>
                <w:rFonts w:ascii="Arial" w:hAnsi="Arial" w:cs="Arial"/>
              </w:rPr>
              <w:t>) lub w inny równoważny sposób obowiązek opatrzenia wniosku o dofinansowanie projektu pieczęcią i podpisem nie dotyczy partnera/ów)</w:t>
            </w:r>
            <w:r w:rsidR="00004C6B" w:rsidRPr="00AB7259">
              <w:rPr>
                <w:rFonts w:ascii="Arial" w:hAnsi="Arial" w:cs="Arial"/>
              </w:rPr>
              <w:t>:</w:t>
            </w:r>
          </w:p>
        </w:tc>
      </w:tr>
      <w:tr w:rsidR="00376930" w:rsidRPr="00AB7259" w14:paraId="68DAA92A" w14:textId="77777777" w:rsidTr="00872337">
        <w:trPr>
          <w:jc w:val="center"/>
        </w:trPr>
        <w:tc>
          <w:tcPr>
            <w:tcW w:w="14249" w:type="dxa"/>
            <w:vAlign w:val="center"/>
          </w:tcPr>
          <w:p w14:paraId="744F5BB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237F61B7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68D46D4A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3871987C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78F3966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33DDC09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5D322C4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2798A1A0" w14:textId="77777777" w:rsidR="00273C44" w:rsidRPr="00AB7259" w:rsidRDefault="00273C44" w:rsidP="00AB7259">
      <w:pPr>
        <w:ind w:right="306"/>
        <w:rPr>
          <w:rFonts w:ascii="Arial" w:hAnsi="Arial" w:cs="Arial"/>
        </w:rPr>
      </w:pPr>
    </w:p>
    <w:p w14:paraId="257D4A26" w14:textId="77777777" w:rsidR="00521714" w:rsidRPr="00AB7259" w:rsidRDefault="00521714" w:rsidP="00AB7259">
      <w:pPr>
        <w:ind w:right="306"/>
        <w:rPr>
          <w:rFonts w:ascii="Arial" w:hAnsi="Arial" w:cs="Arial"/>
        </w:rPr>
        <w:sectPr w:rsidR="0052171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5292512C" w14:textId="77777777" w:rsidR="00246243" w:rsidRPr="00AB7259" w:rsidRDefault="00246243" w:rsidP="00AB7259">
      <w:pPr>
        <w:ind w:right="306"/>
        <w:rPr>
          <w:rFonts w:ascii="Arial" w:hAnsi="Arial" w:cs="Arial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7"/>
      </w:tblGrid>
      <w:tr w:rsidR="00246243" w:rsidRPr="00AB7259" w14:paraId="1C5545FA" w14:textId="77777777" w:rsidTr="00E06AF8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14:paraId="5240D5C2" w14:textId="77777777" w:rsidR="00246243" w:rsidRPr="00AB7259" w:rsidRDefault="00246243" w:rsidP="00AB7259">
            <w:pPr>
              <w:ind w:right="306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SEKCJA G. Załączniki</w:t>
            </w:r>
          </w:p>
        </w:tc>
      </w:tr>
    </w:tbl>
    <w:p w14:paraId="0E6A3AC6" w14:textId="77777777" w:rsidR="00246243" w:rsidRPr="00AB7259" w:rsidRDefault="00246243" w:rsidP="00AB7259">
      <w:pPr>
        <w:ind w:right="306"/>
        <w:rPr>
          <w:rFonts w:ascii="Arial" w:hAnsi="Arial" w:cs="Arial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3608"/>
      </w:tblGrid>
      <w:tr w:rsidR="000D4E49" w:rsidRPr="00AB7259" w14:paraId="752192AA" w14:textId="77777777" w:rsidTr="00872337">
        <w:tc>
          <w:tcPr>
            <w:tcW w:w="709" w:type="dxa"/>
            <w:shd w:val="clear" w:color="auto" w:fill="F2F2F2"/>
            <w:vAlign w:val="center"/>
          </w:tcPr>
          <w:p w14:paraId="1C5D8530" w14:textId="77777777" w:rsidR="000D4E49" w:rsidRPr="00AB7259" w:rsidRDefault="00344FB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</w:t>
            </w:r>
            <w:r w:rsidR="000D4E49" w:rsidRPr="00AB7259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13608" w:type="dxa"/>
            <w:shd w:val="clear" w:color="auto" w:fill="F2F2F2"/>
            <w:vAlign w:val="center"/>
          </w:tcPr>
          <w:p w14:paraId="4ACB5250" w14:textId="77777777" w:rsidR="000D4E49" w:rsidRPr="00AB7259" w:rsidRDefault="000D4E4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załącznika</w:t>
            </w:r>
          </w:p>
        </w:tc>
      </w:tr>
      <w:tr w:rsidR="000D4E49" w:rsidRPr="00AB7259" w14:paraId="654B5196" w14:textId="77777777" w:rsidTr="00872337">
        <w:trPr>
          <w:trHeight w:val="313"/>
        </w:trPr>
        <w:tc>
          <w:tcPr>
            <w:tcW w:w="709" w:type="dxa"/>
            <w:shd w:val="clear" w:color="auto" w:fill="F2F2F2"/>
            <w:vAlign w:val="center"/>
          </w:tcPr>
          <w:p w14:paraId="2404682A" w14:textId="77777777" w:rsidR="000D4E49" w:rsidRPr="00AB7259" w:rsidRDefault="000D4E4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14:paraId="581CD605" w14:textId="77777777" w:rsidR="000D4E49" w:rsidRPr="00AB7259" w:rsidRDefault="000D4E49" w:rsidP="00AB7259">
            <w:pPr>
              <w:rPr>
                <w:rFonts w:ascii="Arial" w:hAnsi="Arial" w:cs="Arial"/>
                <w:i/>
              </w:rPr>
            </w:pPr>
          </w:p>
        </w:tc>
      </w:tr>
      <w:tr w:rsidR="000D4E49" w:rsidRPr="00AB7259" w14:paraId="4173D175" w14:textId="77777777" w:rsidTr="00872337">
        <w:trPr>
          <w:trHeight w:val="541"/>
        </w:trPr>
        <w:tc>
          <w:tcPr>
            <w:tcW w:w="709" w:type="dxa"/>
            <w:shd w:val="clear" w:color="auto" w:fill="F2F2F2"/>
            <w:vAlign w:val="center"/>
          </w:tcPr>
          <w:p w14:paraId="1585C42E" w14:textId="77777777" w:rsidR="000D4E49" w:rsidRPr="00AB7259" w:rsidRDefault="00BC48A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..</w:t>
            </w:r>
            <w:r w:rsidR="000D4E49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14:paraId="47C3E6A3" w14:textId="77777777" w:rsidR="000D4E49" w:rsidRPr="00AB7259" w:rsidRDefault="000D4E49" w:rsidP="00AB7259">
            <w:pPr>
              <w:rPr>
                <w:rFonts w:ascii="Arial" w:hAnsi="Arial" w:cs="Arial"/>
              </w:rPr>
            </w:pPr>
          </w:p>
        </w:tc>
      </w:tr>
    </w:tbl>
    <w:p w14:paraId="133751F8" w14:textId="77777777" w:rsidR="000F4A3C" w:rsidRPr="00AB7259" w:rsidRDefault="000F4A3C" w:rsidP="00AB7259">
      <w:pPr>
        <w:ind w:right="306"/>
        <w:rPr>
          <w:rFonts w:ascii="Arial" w:hAnsi="Arial" w:cs="Arial"/>
        </w:rPr>
      </w:pPr>
    </w:p>
    <w:p w14:paraId="4C50501D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75"/>
      </w:tblGrid>
      <w:tr w:rsidR="001546FC" w:rsidRPr="00AB7259" w14:paraId="65357F6A" w14:textId="77777777" w:rsidTr="003F7560">
        <w:trPr>
          <w:jc w:val="center"/>
        </w:trPr>
        <w:tc>
          <w:tcPr>
            <w:tcW w:w="14375" w:type="dxa"/>
            <w:shd w:val="clear" w:color="auto" w:fill="F2F2F2"/>
            <w:vAlign w:val="center"/>
          </w:tcPr>
          <w:p w14:paraId="401E4B24" w14:textId="77777777" w:rsidR="001546FC" w:rsidRPr="00AB7259" w:rsidRDefault="001546F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O naborze wniosków dowiedziałem/</w:t>
            </w:r>
            <w:proofErr w:type="spellStart"/>
            <w:r w:rsidRPr="00AB7259">
              <w:rPr>
                <w:rFonts w:ascii="Arial" w:hAnsi="Arial" w:cs="Arial"/>
                <w:b/>
                <w:color w:val="000000"/>
              </w:rPr>
              <w:t>am</w:t>
            </w:r>
            <w:proofErr w:type="spellEnd"/>
            <w:r w:rsidRPr="00AB7259">
              <w:rPr>
                <w:rFonts w:ascii="Arial" w:hAnsi="Arial" w:cs="Arial"/>
                <w:b/>
                <w:color w:val="000000"/>
              </w:rPr>
              <w:t xml:space="preserve"> się z/w:</w:t>
            </w:r>
          </w:p>
        </w:tc>
      </w:tr>
      <w:tr w:rsidR="00376930" w:rsidRPr="00AB7259" w14:paraId="411155B1" w14:textId="77777777" w:rsidTr="00872337">
        <w:trPr>
          <w:jc w:val="center"/>
        </w:trPr>
        <w:tc>
          <w:tcPr>
            <w:tcW w:w="14375" w:type="dxa"/>
            <w:vAlign w:val="center"/>
          </w:tcPr>
          <w:p w14:paraId="5065EF7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ogłoszenia w prasie</w:t>
            </w:r>
          </w:p>
          <w:p w14:paraId="71A02F3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strony internetowej…………………………</w:t>
            </w:r>
          </w:p>
          <w:p w14:paraId="293F8D3F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Punkcie Informacyjnym Funduszy Europejskich ………………………</w:t>
            </w:r>
          </w:p>
          <w:p w14:paraId="061A7BF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inne ………………………………….</w:t>
            </w:r>
          </w:p>
        </w:tc>
      </w:tr>
    </w:tbl>
    <w:p w14:paraId="51114749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1EE88926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24"/>
      </w:tblGrid>
      <w:tr w:rsidR="00376930" w:rsidRPr="00AB7259" w14:paraId="558551EE" w14:textId="77777777" w:rsidTr="003F7560">
        <w:trPr>
          <w:jc w:val="center"/>
        </w:trPr>
        <w:tc>
          <w:tcPr>
            <w:tcW w:w="14424" w:type="dxa"/>
            <w:shd w:val="clear" w:color="auto" w:fill="F2F2F2"/>
            <w:vAlign w:val="center"/>
          </w:tcPr>
          <w:p w14:paraId="59E2312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W przygotowaniu wniosku korzystałem/</w:t>
            </w:r>
            <w:proofErr w:type="spellStart"/>
            <w:r w:rsidRPr="00AB7259">
              <w:rPr>
                <w:rFonts w:ascii="Arial" w:hAnsi="Arial" w:cs="Arial"/>
                <w:b/>
              </w:rPr>
              <w:t>am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z: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</w:tr>
      <w:tr w:rsidR="00376930" w:rsidRPr="00AB7259" w14:paraId="4820B77D" w14:textId="77777777" w:rsidTr="00872337">
        <w:trPr>
          <w:jc w:val="center"/>
        </w:trPr>
        <w:tc>
          <w:tcPr>
            <w:tcW w:w="14424" w:type="dxa"/>
            <w:vAlign w:val="center"/>
          </w:tcPr>
          <w:p w14:paraId="76A4F55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szkolenia, doradztwa Punktu Informacyjnego Funduszy Europejskich w ……………..</w:t>
            </w:r>
          </w:p>
          <w:p w14:paraId="316521A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pomocy prywatnego konsultanta/płatnych szkoleń, doradztwa</w:t>
            </w:r>
          </w:p>
          <w:p w14:paraId="0FC9316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inne ………………………………….</w:t>
            </w:r>
          </w:p>
          <w:p w14:paraId="347A050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nie korzystałem/</w:t>
            </w:r>
            <w:proofErr w:type="spellStart"/>
            <w:r w:rsidRPr="00AB7259">
              <w:rPr>
                <w:rFonts w:ascii="Arial" w:hAnsi="Arial" w:cs="Arial"/>
              </w:rPr>
              <w:t>am</w:t>
            </w:r>
            <w:proofErr w:type="spellEnd"/>
            <w:r w:rsidRPr="00AB7259">
              <w:rPr>
                <w:rFonts w:ascii="Arial" w:hAnsi="Arial" w:cs="Arial"/>
              </w:rPr>
              <w:t xml:space="preserve"> z pomocy</w:t>
            </w:r>
          </w:p>
        </w:tc>
      </w:tr>
    </w:tbl>
    <w:p w14:paraId="2A2C023D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755EB11A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4CBD3592" w14:textId="77777777" w:rsidR="00376930" w:rsidRPr="00AB7259" w:rsidRDefault="00376930" w:rsidP="00AB7259">
      <w:pPr>
        <w:rPr>
          <w:rFonts w:ascii="Arial" w:hAnsi="Arial" w:cs="Arial"/>
        </w:rPr>
      </w:pPr>
    </w:p>
    <w:sectPr w:rsidR="00376930" w:rsidRPr="00AB7259" w:rsidSect="00746596">
      <w:pgSz w:w="16838" w:h="11906" w:orient="landscape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Hanna Zielińska" w:date="2021-11-25T08:54:00Z" w:initials="HZ(">
    <w:p w14:paraId="33BF635A" w14:textId="03E37C5E" w:rsidR="00BB3BEB" w:rsidRDefault="00BB3BEB">
      <w:pPr>
        <w:pStyle w:val="Tekstkomentarza"/>
      </w:pPr>
      <w:r>
        <w:rPr>
          <w:rStyle w:val="Odwoaniedokomentarza"/>
        </w:rPr>
        <w:annotationRef/>
      </w:r>
      <w:r>
        <w:t>Oświadczenia sprawdzić!</w:t>
      </w:r>
    </w:p>
  </w:comment>
  <w:comment w:id="2" w:author="Hanna Zielińska" w:date="2021-11-29T09:37:00Z" w:initials="HZ(">
    <w:p w14:paraId="49609DB3" w14:textId="0F130C66" w:rsidR="00D802D4" w:rsidRDefault="00D802D4">
      <w:pPr>
        <w:pStyle w:val="Tekstkomentarza"/>
      </w:pPr>
      <w:r>
        <w:rPr>
          <w:rStyle w:val="Odwoaniedokomentarza"/>
        </w:rPr>
        <w:annotationRef/>
      </w:r>
      <w:r>
        <w:t xml:space="preserve">W kryterium jest stara </w:t>
      </w:r>
      <w:r w:rsidR="003005AD">
        <w:t>podstawa</w:t>
      </w:r>
      <w:r>
        <w:t>.</w:t>
      </w:r>
    </w:p>
  </w:comment>
  <w:comment w:id="3" w:author="Hanna Zielińska" w:date="2021-11-29T09:37:00Z" w:initials="HZ(">
    <w:p w14:paraId="7A67A14A" w14:textId="73910CC0" w:rsidR="00D802D4" w:rsidRDefault="00D802D4">
      <w:pPr>
        <w:pStyle w:val="Tekstkomentarza"/>
      </w:pPr>
      <w:r>
        <w:rPr>
          <w:rStyle w:val="Odwoaniedokomentarza"/>
        </w:rPr>
        <w:annotationRef/>
      </w:r>
      <w:r>
        <w:t>Jw.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3BF635A" w15:done="0"/>
  <w15:commentEx w15:paraId="49609DB3" w15:done="0"/>
  <w15:commentEx w15:paraId="7A67A14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9CDDA" w16cex:dateUtc="2021-11-25T07:54:00Z"/>
  <w16cex:commentExtensible w16cex:durableId="254F1DD4" w16cex:dateUtc="2021-11-29T08:37:00Z"/>
  <w16cex:commentExtensible w16cex:durableId="254F1DE3" w16cex:dateUtc="2021-11-29T08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3BF635A" w16cid:durableId="2549CDDA"/>
  <w16cid:commentId w16cid:paraId="49609DB3" w16cid:durableId="254F1DD4"/>
  <w16cid:commentId w16cid:paraId="7A67A14A" w16cid:durableId="254F1D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97D2" w14:textId="77777777" w:rsidR="00505503" w:rsidRDefault="00505503" w:rsidP="00376930">
      <w:r>
        <w:separator/>
      </w:r>
    </w:p>
    <w:p w14:paraId="442507BD" w14:textId="77777777" w:rsidR="00505503" w:rsidRDefault="00505503"/>
  </w:endnote>
  <w:endnote w:type="continuationSeparator" w:id="0">
    <w:p w14:paraId="26B4F158" w14:textId="77777777" w:rsidR="00505503" w:rsidRDefault="00505503" w:rsidP="00376930">
      <w:r>
        <w:continuationSeparator/>
      </w:r>
    </w:p>
    <w:p w14:paraId="069B9011" w14:textId="77777777" w:rsidR="00505503" w:rsidRDefault="005055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F2E6E" w14:textId="77777777" w:rsidR="00576276" w:rsidRPr="00752E9E" w:rsidRDefault="00576276" w:rsidP="00752E9E">
    <w:pPr>
      <w:pStyle w:val="Stopka"/>
      <w:tabs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fldChar w:fldCharType="begin"/>
    </w:r>
    <w:r w:rsidRPr="008650F1">
      <w:rPr>
        <w:rFonts w:ascii="Calibri" w:hAnsi="Calibri"/>
        <w:sz w:val="20"/>
        <w:szCs w:val="20"/>
      </w:rPr>
      <w:instrText xml:space="preserve"> PAGE   \* MERGEFORMAT </w:instrText>
    </w:r>
    <w:r w:rsidRPr="008650F1">
      <w:rPr>
        <w:rFonts w:ascii="Calibri" w:hAnsi="Calibri"/>
        <w:sz w:val="20"/>
        <w:szCs w:val="20"/>
      </w:rPr>
      <w:fldChar w:fldCharType="separate"/>
    </w:r>
    <w:r w:rsidR="00CA5D15">
      <w:rPr>
        <w:rFonts w:ascii="Calibri" w:hAnsi="Calibri"/>
        <w:noProof/>
        <w:sz w:val="20"/>
        <w:szCs w:val="20"/>
      </w:rPr>
      <w:t>2</w:t>
    </w:r>
    <w:r w:rsidRPr="008650F1">
      <w:rPr>
        <w:rFonts w:ascii="Calibri" w:hAnsi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5C3E1" w14:textId="77777777" w:rsidR="00576276" w:rsidRPr="0004038D" w:rsidRDefault="00576276" w:rsidP="008C731A">
    <w:pPr>
      <w:pStyle w:val="Stopka"/>
      <w:tabs>
        <w:tab w:val="left" w:pos="5415"/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  <w:t>[Data wpływu wersji elektronicznej]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04038D">
      <w:rPr>
        <w:rFonts w:ascii="Calibri" w:hAnsi="Calibri"/>
        <w:sz w:val="20"/>
        <w:szCs w:val="20"/>
      </w:rPr>
      <w:fldChar w:fldCharType="begin"/>
    </w:r>
    <w:r w:rsidRPr="0004038D">
      <w:rPr>
        <w:rFonts w:ascii="Calibri" w:hAnsi="Calibri"/>
        <w:sz w:val="20"/>
        <w:szCs w:val="20"/>
      </w:rPr>
      <w:instrText xml:space="preserve"> PAGE   \* MERGEFORMAT </w:instrText>
    </w:r>
    <w:r w:rsidRPr="0004038D">
      <w:rPr>
        <w:rFonts w:ascii="Calibri" w:hAnsi="Calibri"/>
        <w:sz w:val="20"/>
        <w:szCs w:val="20"/>
      </w:rPr>
      <w:fldChar w:fldCharType="separate"/>
    </w:r>
    <w:r w:rsidR="00CA5D15">
      <w:rPr>
        <w:rFonts w:ascii="Calibri" w:hAnsi="Calibri"/>
        <w:noProof/>
        <w:sz w:val="20"/>
        <w:szCs w:val="20"/>
      </w:rPr>
      <w:t>1</w:t>
    </w:r>
    <w:r w:rsidRPr="0004038D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C2AE1" w14:textId="77777777" w:rsidR="00505503" w:rsidRDefault="00505503" w:rsidP="00376930">
      <w:r>
        <w:separator/>
      </w:r>
    </w:p>
    <w:p w14:paraId="2C35AFC3" w14:textId="77777777" w:rsidR="00505503" w:rsidRDefault="00505503"/>
  </w:footnote>
  <w:footnote w:type="continuationSeparator" w:id="0">
    <w:p w14:paraId="213E3858" w14:textId="77777777" w:rsidR="00505503" w:rsidRDefault="00505503" w:rsidP="00376930">
      <w:r>
        <w:continuationSeparator/>
      </w:r>
    </w:p>
    <w:p w14:paraId="6B043C91" w14:textId="77777777" w:rsidR="00505503" w:rsidRDefault="005055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D45C8" w14:textId="7D2DECE9" w:rsidR="00576276" w:rsidRDefault="00231886" w:rsidP="00A408D9">
    <w:pPr>
      <w:pStyle w:val="Nagwek"/>
      <w:ind w:firstLine="2127"/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65E6B275" wp14:editId="4D17B6A8">
          <wp:simplePos x="0" y="0"/>
          <wp:positionH relativeFrom="column">
            <wp:posOffset>1786255</wp:posOffset>
          </wp:positionH>
          <wp:positionV relativeFrom="paragraph">
            <wp:posOffset>-154305</wp:posOffset>
          </wp:positionV>
          <wp:extent cx="5475600" cy="1242000"/>
          <wp:effectExtent l="0" t="0" r="0" b="0"/>
          <wp:wrapTopAndBottom/>
          <wp:docPr id="1" name="Obraz 1" descr="EFS  z hasłem achromat pozyty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 z hasłem achromat pozyty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5600" cy="124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23592"/>
    <w:multiLevelType w:val="hybridMultilevel"/>
    <w:tmpl w:val="7AA69B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10D20"/>
    <w:multiLevelType w:val="multilevel"/>
    <w:tmpl w:val="4CD865C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73614C8"/>
    <w:multiLevelType w:val="hybridMultilevel"/>
    <w:tmpl w:val="C788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73CD2"/>
    <w:multiLevelType w:val="multilevel"/>
    <w:tmpl w:val="2FB6A852"/>
    <w:lvl w:ilvl="0">
      <w:start w:val="9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C5530C4"/>
    <w:multiLevelType w:val="hybridMultilevel"/>
    <w:tmpl w:val="6D945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8753972"/>
    <w:multiLevelType w:val="hybridMultilevel"/>
    <w:tmpl w:val="023AB906"/>
    <w:lvl w:ilvl="0" w:tplc="AD6EF0C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F72AC"/>
    <w:multiLevelType w:val="multilevel"/>
    <w:tmpl w:val="7402EBD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B0F2535"/>
    <w:multiLevelType w:val="hybridMultilevel"/>
    <w:tmpl w:val="D082A10C"/>
    <w:lvl w:ilvl="0" w:tplc="DC50889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D35B0"/>
    <w:multiLevelType w:val="hybridMultilevel"/>
    <w:tmpl w:val="E5E4ED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F4FD2"/>
    <w:multiLevelType w:val="hybridMultilevel"/>
    <w:tmpl w:val="AAA4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B388B"/>
    <w:multiLevelType w:val="multilevel"/>
    <w:tmpl w:val="E45E97E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24674F8"/>
    <w:multiLevelType w:val="hybridMultilevel"/>
    <w:tmpl w:val="21342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A1883"/>
    <w:multiLevelType w:val="hybridMultilevel"/>
    <w:tmpl w:val="96B63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A2477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A4E0697"/>
    <w:multiLevelType w:val="hybridMultilevel"/>
    <w:tmpl w:val="93DCCF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4B61C0"/>
    <w:multiLevelType w:val="hybridMultilevel"/>
    <w:tmpl w:val="C0423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F6915"/>
    <w:multiLevelType w:val="hybridMultilevel"/>
    <w:tmpl w:val="4E36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032D3"/>
    <w:multiLevelType w:val="hybridMultilevel"/>
    <w:tmpl w:val="095A06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105E9"/>
    <w:multiLevelType w:val="hybridMultilevel"/>
    <w:tmpl w:val="D0083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A07E1"/>
    <w:multiLevelType w:val="hybridMultilevel"/>
    <w:tmpl w:val="42DC69AE"/>
    <w:lvl w:ilvl="0" w:tplc="465CCA6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8515E9"/>
    <w:multiLevelType w:val="hybridMultilevel"/>
    <w:tmpl w:val="8BE423CE"/>
    <w:lvl w:ilvl="0" w:tplc="0A56F5C8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194871"/>
    <w:multiLevelType w:val="multilevel"/>
    <w:tmpl w:val="DDAEDA8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5F6A27A9"/>
    <w:multiLevelType w:val="hybridMultilevel"/>
    <w:tmpl w:val="68DC3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897F12"/>
    <w:multiLevelType w:val="hybridMultilevel"/>
    <w:tmpl w:val="72AA76A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65000947"/>
    <w:multiLevelType w:val="hybridMultilevel"/>
    <w:tmpl w:val="2F009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46703"/>
    <w:multiLevelType w:val="hybridMultilevel"/>
    <w:tmpl w:val="DED662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B290DE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377AB9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692B5291"/>
    <w:multiLevelType w:val="hybridMultilevel"/>
    <w:tmpl w:val="77D0E3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BD3455"/>
    <w:multiLevelType w:val="hybridMultilevel"/>
    <w:tmpl w:val="D4345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900E3"/>
    <w:multiLevelType w:val="hybridMultilevel"/>
    <w:tmpl w:val="C7FCC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03C30"/>
    <w:multiLevelType w:val="hybridMultilevel"/>
    <w:tmpl w:val="78C82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754E9F"/>
    <w:multiLevelType w:val="hybridMultilevel"/>
    <w:tmpl w:val="F282F52C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3" w15:restartNumberingAfterBreak="0">
    <w:nsid w:val="79E059B0"/>
    <w:multiLevelType w:val="multilevel"/>
    <w:tmpl w:val="36166F3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7A03236D"/>
    <w:multiLevelType w:val="hybridMultilevel"/>
    <w:tmpl w:val="59CAF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06231"/>
    <w:multiLevelType w:val="hybridMultilevel"/>
    <w:tmpl w:val="B2281D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7"/>
  </w:num>
  <w:num w:numId="3">
    <w:abstractNumId w:val="27"/>
  </w:num>
  <w:num w:numId="4">
    <w:abstractNumId w:val="20"/>
  </w:num>
  <w:num w:numId="5">
    <w:abstractNumId w:val="5"/>
  </w:num>
  <w:num w:numId="6">
    <w:abstractNumId w:val="31"/>
  </w:num>
  <w:num w:numId="7">
    <w:abstractNumId w:val="19"/>
  </w:num>
  <w:num w:numId="8">
    <w:abstractNumId w:val="0"/>
  </w:num>
  <w:num w:numId="9">
    <w:abstractNumId w:val="26"/>
  </w:num>
  <w:num w:numId="10">
    <w:abstractNumId w:val="3"/>
  </w:num>
  <w:num w:numId="11">
    <w:abstractNumId w:val="35"/>
  </w:num>
  <w:num w:numId="12">
    <w:abstractNumId w:val="25"/>
  </w:num>
  <w:num w:numId="13">
    <w:abstractNumId w:val="15"/>
  </w:num>
  <w:num w:numId="14">
    <w:abstractNumId w:val="6"/>
  </w:num>
  <w:num w:numId="15">
    <w:abstractNumId w:val="8"/>
  </w:num>
  <w:num w:numId="16">
    <w:abstractNumId w:val="33"/>
  </w:num>
  <w:num w:numId="17">
    <w:abstractNumId w:val="21"/>
  </w:num>
  <w:num w:numId="18">
    <w:abstractNumId w:val="10"/>
  </w:num>
  <w:num w:numId="19">
    <w:abstractNumId w:val="17"/>
  </w:num>
  <w:num w:numId="20">
    <w:abstractNumId w:val="23"/>
  </w:num>
  <w:num w:numId="21">
    <w:abstractNumId w:val="34"/>
  </w:num>
  <w:num w:numId="22">
    <w:abstractNumId w:val="13"/>
  </w:num>
  <w:num w:numId="23">
    <w:abstractNumId w:val="30"/>
  </w:num>
  <w:num w:numId="24">
    <w:abstractNumId w:val="22"/>
  </w:num>
  <w:num w:numId="25">
    <w:abstractNumId w:val="11"/>
  </w:num>
  <w:num w:numId="26">
    <w:abstractNumId w:val="1"/>
  </w:num>
  <w:num w:numId="27">
    <w:abstractNumId w:val="12"/>
  </w:num>
  <w:num w:numId="28">
    <w:abstractNumId w:val="9"/>
  </w:num>
  <w:num w:numId="29">
    <w:abstractNumId w:val="32"/>
  </w:num>
  <w:num w:numId="30">
    <w:abstractNumId w:val="24"/>
  </w:num>
  <w:num w:numId="31">
    <w:abstractNumId w:val="29"/>
  </w:num>
  <w:num w:numId="32">
    <w:abstractNumId w:val="16"/>
  </w:num>
  <w:num w:numId="33">
    <w:abstractNumId w:val="2"/>
  </w:num>
  <w:num w:numId="34">
    <w:abstractNumId w:val="4"/>
  </w:num>
  <w:num w:numId="35">
    <w:abstractNumId w:val="28"/>
  </w:num>
  <w:num w:numId="36">
    <w:abstractNumId w:val="18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anna Zielińska">
    <w15:presenceInfo w15:providerId="AD" w15:userId="S-1-5-21-2619306676-2800222060-3362172700-5209"/>
  </w15:person>
  <w15:person w15:author="Hanna Zielińska (Elwertowska)">
    <w15:presenceInfo w15:providerId="AD" w15:userId="S-1-5-21-2619306676-2800222060-3362172700-52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357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6930"/>
    <w:rsid w:val="00000774"/>
    <w:rsid w:val="00000E9C"/>
    <w:rsid w:val="00003D28"/>
    <w:rsid w:val="000044C4"/>
    <w:rsid w:val="000045AF"/>
    <w:rsid w:val="00004C6B"/>
    <w:rsid w:val="00005366"/>
    <w:rsid w:val="00005853"/>
    <w:rsid w:val="00010998"/>
    <w:rsid w:val="0001107C"/>
    <w:rsid w:val="0001177C"/>
    <w:rsid w:val="000163D3"/>
    <w:rsid w:val="0001665D"/>
    <w:rsid w:val="0001727B"/>
    <w:rsid w:val="00023368"/>
    <w:rsid w:val="00027471"/>
    <w:rsid w:val="00033768"/>
    <w:rsid w:val="00035215"/>
    <w:rsid w:val="0004038D"/>
    <w:rsid w:val="00043B10"/>
    <w:rsid w:val="00045097"/>
    <w:rsid w:val="000454B9"/>
    <w:rsid w:val="0004561A"/>
    <w:rsid w:val="00045DB5"/>
    <w:rsid w:val="00046CC8"/>
    <w:rsid w:val="00047129"/>
    <w:rsid w:val="00047B46"/>
    <w:rsid w:val="00047C81"/>
    <w:rsid w:val="00051B6D"/>
    <w:rsid w:val="00054309"/>
    <w:rsid w:val="000562AB"/>
    <w:rsid w:val="000562F6"/>
    <w:rsid w:val="00057695"/>
    <w:rsid w:val="00061084"/>
    <w:rsid w:val="000630A4"/>
    <w:rsid w:val="000646C8"/>
    <w:rsid w:val="00064BCE"/>
    <w:rsid w:val="0006525C"/>
    <w:rsid w:val="00071701"/>
    <w:rsid w:val="00074564"/>
    <w:rsid w:val="00074E0E"/>
    <w:rsid w:val="00074F54"/>
    <w:rsid w:val="00075A6A"/>
    <w:rsid w:val="00081CAF"/>
    <w:rsid w:val="0008228E"/>
    <w:rsid w:val="00082653"/>
    <w:rsid w:val="000875D7"/>
    <w:rsid w:val="0008761C"/>
    <w:rsid w:val="00090E28"/>
    <w:rsid w:val="000932D0"/>
    <w:rsid w:val="00095301"/>
    <w:rsid w:val="00095BFD"/>
    <w:rsid w:val="00096A63"/>
    <w:rsid w:val="00097F11"/>
    <w:rsid w:val="000A451A"/>
    <w:rsid w:val="000A5029"/>
    <w:rsid w:val="000A7480"/>
    <w:rsid w:val="000B0C5E"/>
    <w:rsid w:val="000B2F0D"/>
    <w:rsid w:val="000B3E78"/>
    <w:rsid w:val="000B641B"/>
    <w:rsid w:val="000C3A6A"/>
    <w:rsid w:val="000C5A45"/>
    <w:rsid w:val="000C7B79"/>
    <w:rsid w:val="000D3BFE"/>
    <w:rsid w:val="000D443D"/>
    <w:rsid w:val="000D4E49"/>
    <w:rsid w:val="000D6731"/>
    <w:rsid w:val="000E01B2"/>
    <w:rsid w:val="000E23A2"/>
    <w:rsid w:val="000E5591"/>
    <w:rsid w:val="000E60AA"/>
    <w:rsid w:val="000F1A27"/>
    <w:rsid w:val="000F26A6"/>
    <w:rsid w:val="000F4A3C"/>
    <w:rsid w:val="000F4CBD"/>
    <w:rsid w:val="000F5710"/>
    <w:rsid w:val="000F7A22"/>
    <w:rsid w:val="0010119B"/>
    <w:rsid w:val="0010191F"/>
    <w:rsid w:val="00102525"/>
    <w:rsid w:val="0010538D"/>
    <w:rsid w:val="00106454"/>
    <w:rsid w:val="001110B5"/>
    <w:rsid w:val="001169D6"/>
    <w:rsid w:val="00116B01"/>
    <w:rsid w:val="00122117"/>
    <w:rsid w:val="00124356"/>
    <w:rsid w:val="0012451D"/>
    <w:rsid w:val="00125D01"/>
    <w:rsid w:val="00127291"/>
    <w:rsid w:val="00127488"/>
    <w:rsid w:val="001311F3"/>
    <w:rsid w:val="001312AE"/>
    <w:rsid w:val="00133AF3"/>
    <w:rsid w:val="0013594A"/>
    <w:rsid w:val="001366CA"/>
    <w:rsid w:val="00140B3B"/>
    <w:rsid w:val="00141A64"/>
    <w:rsid w:val="00142F34"/>
    <w:rsid w:val="00143374"/>
    <w:rsid w:val="00145310"/>
    <w:rsid w:val="0014715B"/>
    <w:rsid w:val="00152672"/>
    <w:rsid w:val="00152B6E"/>
    <w:rsid w:val="00153C18"/>
    <w:rsid w:val="0015426E"/>
    <w:rsid w:val="001546FC"/>
    <w:rsid w:val="00155A89"/>
    <w:rsid w:val="001575D1"/>
    <w:rsid w:val="00157CE1"/>
    <w:rsid w:val="00160C7A"/>
    <w:rsid w:val="00161111"/>
    <w:rsid w:val="00167D98"/>
    <w:rsid w:val="001724AF"/>
    <w:rsid w:val="00172A75"/>
    <w:rsid w:val="001748B2"/>
    <w:rsid w:val="00174B8D"/>
    <w:rsid w:val="0017584B"/>
    <w:rsid w:val="0018266B"/>
    <w:rsid w:val="00183DEF"/>
    <w:rsid w:val="00184EAB"/>
    <w:rsid w:val="00186C43"/>
    <w:rsid w:val="00186C92"/>
    <w:rsid w:val="0018719A"/>
    <w:rsid w:val="00192F59"/>
    <w:rsid w:val="00194772"/>
    <w:rsid w:val="001948E1"/>
    <w:rsid w:val="00194A7D"/>
    <w:rsid w:val="00194A8B"/>
    <w:rsid w:val="00196242"/>
    <w:rsid w:val="00196AF6"/>
    <w:rsid w:val="001A0601"/>
    <w:rsid w:val="001A328E"/>
    <w:rsid w:val="001A70CA"/>
    <w:rsid w:val="001A7DDF"/>
    <w:rsid w:val="001B22B8"/>
    <w:rsid w:val="001B48EE"/>
    <w:rsid w:val="001B5D86"/>
    <w:rsid w:val="001B5F0D"/>
    <w:rsid w:val="001B78BA"/>
    <w:rsid w:val="001C0C7B"/>
    <w:rsid w:val="001C2AAF"/>
    <w:rsid w:val="001C455D"/>
    <w:rsid w:val="001C45F2"/>
    <w:rsid w:val="001C570F"/>
    <w:rsid w:val="001D0B38"/>
    <w:rsid w:val="001D0B5D"/>
    <w:rsid w:val="001D3923"/>
    <w:rsid w:val="001D4F7D"/>
    <w:rsid w:val="001D55B9"/>
    <w:rsid w:val="001D6216"/>
    <w:rsid w:val="001D711A"/>
    <w:rsid w:val="001E0A75"/>
    <w:rsid w:val="001E0F82"/>
    <w:rsid w:val="001E260F"/>
    <w:rsid w:val="001E282B"/>
    <w:rsid w:val="001E3DF8"/>
    <w:rsid w:val="001E53CD"/>
    <w:rsid w:val="001E6033"/>
    <w:rsid w:val="001E66CD"/>
    <w:rsid w:val="001E7808"/>
    <w:rsid w:val="001F421F"/>
    <w:rsid w:val="001F57B9"/>
    <w:rsid w:val="001F6BA1"/>
    <w:rsid w:val="002015C4"/>
    <w:rsid w:val="00201612"/>
    <w:rsid w:val="00203391"/>
    <w:rsid w:val="00203FAB"/>
    <w:rsid w:val="00205DB7"/>
    <w:rsid w:val="00206713"/>
    <w:rsid w:val="00210659"/>
    <w:rsid w:val="00210E49"/>
    <w:rsid w:val="0021295D"/>
    <w:rsid w:val="00214D50"/>
    <w:rsid w:val="00216FAD"/>
    <w:rsid w:val="0021715C"/>
    <w:rsid w:val="002213E3"/>
    <w:rsid w:val="002243C0"/>
    <w:rsid w:val="00225522"/>
    <w:rsid w:val="00225F2A"/>
    <w:rsid w:val="00231886"/>
    <w:rsid w:val="0023246C"/>
    <w:rsid w:val="00235139"/>
    <w:rsid w:val="0023559C"/>
    <w:rsid w:val="0023645E"/>
    <w:rsid w:val="00236CD3"/>
    <w:rsid w:val="002376FA"/>
    <w:rsid w:val="00237B51"/>
    <w:rsid w:val="0024607F"/>
    <w:rsid w:val="00246243"/>
    <w:rsid w:val="0025014E"/>
    <w:rsid w:val="002515F6"/>
    <w:rsid w:val="002528B0"/>
    <w:rsid w:val="00252CBA"/>
    <w:rsid w:val="00253CAC"/>
    <w:rsid w:val="00254143"/>
    <w:rsid w:val="00254234"/>
    <w:rsid w:val="00255D66"/>
    <w:rsid w:val="00261276"/>
    <w:rsid w:val="0026294A"/>
    <w:rsid w:val="002650C2"/>
    <w:rsid w:val="00267B18"/>
    <w:rsid w:val="00267FFC"/>
    <w:rsid w:val="00273C44"/>
    <w:rsid w:val="00275AE2"/>
    <w:rsid w:val="0027665C"/>
    <w:rsid w:val="00276794"/>
    <w:rsid w:val="00276F4B"/>
    <w:rsid w:val="002778DF"/>
    <w:rsid w:val="00277D08"/>
    <w:rsid w:val="00280E3B"/>
    <w:rsid w:val="00281379"/>
    <w:rsid w:val="002868F7"/>
    <w:rsid w:val="002873F9"/>
    <w:rsid w:val="002901D5"/>
    <w:rsid w:val="00290B63"/>
    <w:rsid w:val="00290CAF"/>
    <w:rsid w:val="002917C5"/>
    <w:rsid w:val="00291F22"/>
    <w:rsid w:val="00296F74"/>
    <w:rsid w:val="002A2373"/>
    <w:rsid w:val="002A2806"/>
    <w:rsid w:val="002A2A46"/>
    <w:rsid w:val="002A50AD"/>
    <w:rsid w:val="002A5FE2"/>
    <w:rsid w:val="002B026B"/>
    <w:rsid w:val="002B2B84"/>
    <w:rsid w:val="002B2BE7"/>
    <w:rsid w:val="002B3031"/>
    <w:rsid w:val="002B3314"/>
    <w:rsid w:val="002B5894"/>
    <w:rsid w:val="002B6782"/>
    <w:rsid w:val="002C12E0"/>
    <w:rsid w:val="002C2D4F"/>
    <w:rsid w:val="002C4321"/>
    <w:rsid w:val="002C647C"/>
    <w:rsid w:val="002D004C"/>
    <w:rsid w:val="002D3235"/>
    <w:rsid w:val="002D33B6"/>
    <w:rsid w:val="002D4558"/>
    <w:rsid w:val="002D7BC2"/>
    <w:rsid w:val="002E0DBF"/>
    <w:rsid w:val="002E2650"/>
    <w:rsid w:val="002E4C71"/>
    <w:rsid w:val="002F0D21"/>
    <w:rsid w:val="002F1802"/>
    <w:rsid w:val="002F425A"/>
    <w:rsid w:val="002F5AD2"/>
    <w:rsid w:val="003005AD"/>
    <w:rsid w:val="00301498"/>
    <w:rsid w:val="00303F27"/>
    <w:rsid w:val="00304581"/>
    <w:rsid w:val="00305025"/>
    <w:rsid w:val="00306FA1"/>
    <w:rsid w:val="00307A00"/>
    <w:rsid w:val="00311449"/>
    <w:rsid w:val="00311F3D"/>
    <w:rsid w:val="0031571E"/>
    <w:rsid w:val="00317ABA"/>
    <w:rsid w:val="0032579D"/>
    <w:rsid w:val="00325A7B"/>
    <w:rsid w:val="00325D85"/>
    <w:rsid w:val="00326BD3"/>
    <w:rsid w:val="003272FA"/>
    <w:rsid w:val="00327CB1"/>
    <w:rsid w:val="00330B61"/>
    <w:rsid w:val="003323E0"/>
    <w:rsid w:val="003333A1"/>
    <w:rsid w:val="00337A74"/>
    <w:rsid w:val="003414C4"/>
    <w:rsid w:val="00344FBC"/>
    <w:rsid w:val="003454EB"/>
    <w:rsid w:val="003461B5"/>
    <w:rsid w:val="00347C35"/>
    <w:rsid w:val="00353881"/>
    <w:rsid w:val="00355A89"/>
    <w:rsid w:val="00356F8C"/>
    <w:rsid w:val="00357529"/>
    <w:rsid w:val="00357ADE"/>
    <w:rsid w:val="003612FC"/>
    <w:rsid w:val="00371397"/>
    <w:rsid w:val="0037184E"/>
    <w:rsid w:val="00372455"/>
    <w:rsid w:val="00374495"/>
    <w:rsid w:val="00375258"/>
    <w:rsid w:val="00375DDC"/>
    <w:rsid w:val="00376930"/>
    <w:rsid w:val="00376BB5"/>
    <w:rsid w:val="0037768C"/>
    <w:rsid w:val="00380818"/>
    <w:rsid w:val="00381E94"/>
    <w:rsid w:val="00382353"/>
    <w:rsid w:val="003851BD"/>
    <w:rsid w:val="00385608"/>
    <w:rsid w:val="00386E6E"/>
    <w:rsid w:val="003871C6"/>
    <w:rsid w:val="003912AC"/>
    <w:rsid w:val="00395805"/>
    <w:rsid w:val="00397F41"/>
    <w:rsid w:val="003A084A"/>
    <w:rsid w:val="003A2670"/>
    <w:rsid w:val="003A510B"/>
    <w:rsid w:val="003A5F8B"/>
    <w:rsid w:val="003B2467"/>
    <w:rsid w:val="003C0856"/>
    <w:rsid w:val="003C0A19"/>
    <w:rsid w:val="003C4121"/>
    <w:rsid w:val="003C468D"/>
    <w:rsid w:val="003C4EA5"/>
    <w:rsid w:val="003C5AB4"/>
    <w:rsid w:val="003C6BE5"/>
    <w:rsid w:val="003C7FFB"/>
    <w:rsid w:val="003D18A7"/>
    <w:rsid w:val="003D5047"/>
    <w:rsid w:val="003E0458"/>
    <w:rsid w:val="003E2FB3"/>
    <w:rsid w:val="003E46E6"/>
    <w:rsid w:val="003E6318"/>
    <w:rsid w:val="003F0A2B"/>
    <w:rsid w:val="003F18C7"/>
    <w:rsid w:val="003F1F7A"/>
    <w:rsid w:val="003F3A65"/>
    <w:rsid w:val="003F7560"/>
    <w:rsid w:val="0040032D"/>
    <w:rsid w:val="00402309"/>
    <w:rsid w:val="00410879"/>
    <w:rsid w:val="00410B7D"/>
    <w:rsid w:val="00411D67"/>
    <w:rsid w:val="004126BC"/>
    <w:rsid w:val="00412BDE"/>
    <w:rsid w:val="00413376"/>
    <w:rsid w:val="00414A6F"/>
    <w:rsid w:val="0041505E"/>
    <w:rsid w:val="004220EF"/>
    <w:rsid w:val="004226F9"/>
    <w:rsid w:val="00422EEC"/>
    <w:rsid w:val="0042396D"/>
    <w:rsid w:val="00424D18"/>
    <w:rsid w:val="00425620"/>
    <w:rsid w:val="004256F1"/>
    <w:rsid w:val="00432247"/>
    <w:rsid w:val="004325FF"/>
    <w:rsid w:val="00434A23"/>
    <w:rsid w:val="0043750E"/>
    <w:rsid w:val="00443713"/>
    <w:rsid w:val="0044387F"/>
    <w:rsid w:val="00444B20"/>
    <w:rsid w:val="00444E1D"/>
    <w:rsid w:val="00445567"/>
    <w:rsid w:val="00452470"/>
    <w:rsid w:val="004528CC"/>
    <w:rsid w:val="0045494D"/>
    <w:rsid w:val="00456146"/>
    <w:rsid w:val="00456510"/>
    <w:rsid w:val="00460516"/>
    <w:rsid w:val="004618AB"/>
    <w:rsid w:val="004637D1"/>
    <w:rsid w:val="00465424"/>
    <w:rsid w:val="00471967"/>
    <w:rsid w:val="00471C73"/>
    <w:rsid w:val="004726E6"/>
    <w:rsid w:val="00475A45"/>
    <w:rsid w:val="00475A88"/>
    <w:rsid w:val="004778CD"/>
    <w:rsid w:val="004801AE"/>
    <w:rsid w:val="00481C2E"/>
    <w:rsid w:val="00483D48"/>
    <w:rsid w:val="00484BD9"/>
    <w:rsid w:val="00484F31"/>
    <w:rsid w:val="00486D68"/>
    <w:rsid w:val="00490904"/>
    <w:rsid w:val="00490AE6"/>
    <w:rsid w:val="00491BCF"/>
    <w:rsid w:val="0049426F"/>
    <w:rsid w:val="004958A2"/>
    <w:rsid w:val="00496B2F"/>
    <w:rsid w:val="004A27E1"/>
    <w:rsid w:val="004A311F"/>
    <w:rsid w:val="004A4948"/>
    <w:rsid w:val="004A724D"/>
    <w:rsid w:val="004B1F03"/>
    <w:rsid w:val="004B30FD"/>
    <w:rsid w:val="004B4D9A"/>
    <w:rsid w:val="004B7378"/>
    <w:rsid w:val="004C1CB2"/>
    <w:rsid w:val="004C1F8F"/>
    <w:rsid w:val="004C500B"/>
    <w:rsid w:val="004C5D23"/>
    <w:rsid w:val="004C64D1"/>
    <w:rsid w:val="004D35BE"/>
    <w:rsid w:val="004D3F36"/>
    <w:rsid w:val="004D4982"/>
    <w:rsid w:val="004D6E6A"/>
    <w:rsid w:val="004D7094"/>
    <w:rsid w:val="004D75DF"/>
    <w:rsid w:val="004E0BF7"/>
    <w:rsid w:val="004E0FA4"/>
    <w:rsid w:val="004E3ABF"/>
    <w:rsid w:val="004E3C3D"/>
    <w:rsid w:val="004E6E5B"/>
    <w:rsid w:val="004E6EEF"/>
    <w:rsid w:val="004F2DC7"/>
    <w:rsid w:val="004F2F1C"/>
    <w:rsid w:val="004F3374"/>
    <w:rsid w:val="004F451A"/>
    <w:rsid w:val="004F52EF"/>
    <w:rsid w:val="004F6BD2"/>
    <w:rsid w:val="00502039"/>
    <w:rsid w:val="00502935"/>
    <w:rsid w:val="00505503"/>
    <w:rsid w:val="00505B9C"/>
    <w:rsid w:val="0050621B"/>
    <w:rsid w:val="00506297"/>
    <w:rsid w:val="0050640C"/>
    <w:rsid w:val="00506B1D"/>
    <w:rsid w:val="005120C3"/>
    <w:rsid w:val="00516FD2"/>
    <w:rsid w:val="0052060D"/>
    <w:rsid w:val="00520CB9"/>
    <w:rsid w:val="00520E2A"/>
    <w:rsid w:val="00521714"/>
    <w:rsid w:val="00522102"/>
    <w:rsid w:val="00522293"/>
    <w:rsid w:val="00522484"/>
    <w:rsid w:val="005250EE"/>
    <w:rsid w:val="00533B69"/>
    <w:rsid w:val="00537E47"/>
    <w:rsid w:val="00540B79"/>
    <w:rsid w:val="005446F1"/>
    <w:rsid w:val="00545B3F"/>
    <w:rsid w:val="00546F20"/>
    <w:rsid w:val="00547F9D"/>
    <w:rsid w:val="00554931"/>
    <w:rsid w:val="00554B3F"/>
    <w:rsid w:val="005550D3"/>
    <w:rsid w:val="0055558A"/>
    <w:rsid w:val="005564C7"/>
    <w:rsid w:val="005568AB"/>
    <w:rsid w:val="005620C1"/>
    <w:rsid w:val="00567F8A"/>
    <w:rsid w:val="005708F0"/>
    <w:rsid w:val="00573568"/>
    <w:rsid w:val="00574087"/>
    <w:rsid w:val="00576276"/>
    <w:rsid w:val="00576688"/>
    <w:rsid w:val="00576EE1"/>
    <w:rsid w:val="00580042"/>
    <w:rsid w:val="005809C0"/>
    <w:rsid w:val="005836D7"/>
    <w:rsid w:val="005876AD"/>
    <w:rsid w:val="005909B3"/>
    <w:rsid w:val="00592D22"/>
    <w:rsid w:val="005959C5"/>
    <w:rsid w:val="00595DDB"/>
    <w:rsid w:val="0059688B"/>
    <w:rsid w:val="005A0575"/>
    <w:rsid w:val="005A3B78"/>
    <w:rsid w:val="005A3D6A"/>
    <w:rsid w:val="005A473D"/>
    <w:rsid w:val="005A67CE"/>
    <w:rsid w:val="005B291A"/>
    <w:rsid w:val="005B2E9D"/>
    <w:rsid w:val="005B327B"/>
    <w:rsid w:val="005B3D0A"/>
    <w:rsid w:val="005B3FB8"/>
    <w:rsid w:val="005B45DF"/>
    <w:rsid w:val="005B542B"/>
    <w:rsid w:val="005C2B45"/>
    <w:rsid w:val="005C5436"/>
    <w:rsid w:val="005C7150"/>
    <w:rsid w:val="005C774A"/>
    <w:rsid w:val="005C78E7"/>
    <w:rsid w:val="005D0164"/>
    <w:rsid w:val="005D1A60"/>
    <w:rsid w:val="005D510F"/>
    <w:rsid w:val="005D5A5A"/>
    <w:rsid w:val="005D6A03"/>
    <w:rsid w:val="005E00BF"/>
    <w:rsid w:val="005E19C7"/>
    <w:rsid w:val="005E35BE"/>
    <w:rsid w:val="005E3801"/>
    <w:rsid w:val="005E6CD5"/>
    <w:rsid w:val="005F01F9"/>
    <w:rsid w:val="005F0AE1"/>
    <w:rsid w:val="005F4D4B"/>
    <w:rsid w:val="005F4EF3"/>
    <w:rsid w:val="005F50B5"/>
    <w:rsid w:val="006007DC"/>
    <w:rsid w:val="00600A44"/>
    <w:rsid w:val="006010A5"/>
    <w:rsid w:val="00601DE8"/>
    <w:rsid w:val="0060454E"/>
    <w:rsid w:val="00605221"/>
    <w:rsid w:val="00606286"/>
    <w:rsid w:val="0060751D"/>
    <w:rsid w:val="00607890"/>
    <w:rsid w:val="00607B18"/>
    <w:rsid w:val="00607E48"/>
    <w:rsid w:val="00610387"/>
    <w:rsid w:val="00610D91"/>
    <w:rsid w:val="00614703"/>
    <w:rsid w:val="00617B54"/>
    <w:rsid w:val="00624F9A"/>
    <w:rsid w:val="00625275"/>
    <w:rsid w:val="00626444"/>
    <w:rsid w:val="00626639"/>
    <w:rsid w:val="00631145"/>
    <w:rsid w:val="006333CE"/>
    <w:rsid w:val="00635A3F"/>
    <w:rsid w:val="00636794"/>
    <w:rsid w:val="006373B5"/>
    <w:rsid w:val="0064099C"/>
    <w:rsid w:val="00642339"/>
    <w:rsid w:val="00642788"/>
    <w:rsid w:val="00643339"/>
    <w:rsid w:val="00643489"/>
    <w:rsid w:val="00644318"/>
    <w:rsid w:val="00644480"/>
    <w:rsid w:val="00652FF3"/>
    <w:rsid w:val="006551F6"/>
    <w:rsid w:val="00655436"/>
    <w:rsid w:val="00656DC5"/>
    <w:rsid w:val="006579DC"/>
    <w:rsid w:val="006607CB"/>
    <w:rsid w:val="00660845"/>
    <w:rsid w:val="00661294"/>
    <w:rsid w:val="00661DD4"/>
    <w:rsid w:val="006629A0"/>
    <w:rsid w:val="00662E39"/>
    <w:rsid w:val="006656A9"/>
    <w:rsid w:val="00666911"/>
    <w:rsid w:val="0067018E"/>
    <w:rsid w:val="0067451B"/>
    <w:rsid w:val="0067452B"/>
    <w:rsid w:val="006755B7"/>
    <w:rsid w:val="0067752B"/>
    <w:rsid w:val="0068151B"/>
    <w:rsid w:val="0068325C"/>
    <w:rsid w:val="006836F1"/>
    <w:rsid w:val="006839F0"/>
    <w:rsid w:val="0068676C"/>
    <w:rsid w:val="00686C94"/>
    <w:rsid w:val="006916ED"/>
    <w:rsid w:val="006917C9"/>
    <w:rsid w:val="006922F8"/>
    <w:rsid w:val="00693D40"/>
    <w:rsid w:val="00693F2F"/>
    <w:rsid w:val="00695F9E"/>
    <w:rsid w:val="0069611A"/>
    <w:rsid w:val="00696E17"/>
    <w:rsid w:val="006977D1"/>
    <w:rsid w:val="00697BC9"/>
    <w:rsid w:val="006A0271"/>
    <w:rsid w:val="006A17E3"/>
    <w:rsid w:val="006A4554"/>
    <w:rsid w:val="006A4838"/>
    <w:rsid w:val="006A6337"/>
    <w:rsid w:val="006B0D56"/>
    <w:rsid w:val="006B13F1"/>
    <w:rsid w:val="006B260B"/>
    <w:rsid w:val="006B76F9"/>
    <w:rsid w:val="006B7E81"/>
    <w:rsid w:val="006C04B0"/>
    <w:rsid w:val="006C04F1"/>
    <w:rsid w:val="006C0D99"/>
    <w:rsid w:val="006C1092"/>
    <w:rsid w:val="006C434A"/>
    <w:rsid w:val="006D0194"/>
    <w:rsid w:val="006D442C"/>
    <w:rsid w:val="006D6BA2"/>
    <w:rsid w:val="006E0534"/>
    <w:rsid w:val="006E0C4F"/>
    <w:rsid w:val="006E17EB"/>
    <w:rsid w:val="006E28F4"/>
    <w:rsid w:val="006E2994"/>
    <w:rsid w:val="006E3170"/>
    <w:rsid w:val="006E4079"/>
    <w:rsid w:val="006E4A8A"/>
    <w:rsid w:val="006E6C33"/>
    <w:rsid w:val="006E6D2F"/>
    <w:rsid w:val="006F398E"/>
    <w:rsid w:val="006F3D4A"/>
    <w:rsid w:val="006F3EF7"/>
    <w:rsid w:val="006F5AB0"/>
    <w:rsid w:val="006F6578"/>
    <w:rsid w:val="006F6A90"/>
    <w:rsid w:val="006F6F74"/>
    <w:rsid w:val="006F73CA"/>
    <w:rsid w:val="006F76C7"/>
    <w:rsid w:val="00700451"/>
    <w:rsid w:val="00701960"/>
    <w:rsid w:val="007036A6"/>
    <w:rsid w:val="00704105"/>
    <w:rsid w:val="00705A09"/>
    <w:rsid w:val="0070604F"/>
    <w:rsid w:val="00712273"/>
    <w:rsid w:val="00720744"/>
    <w:rsid w:val="00724DD0"/>
    <w:rsid w:val="00724F10"/>
    <w:rsid w:val="0072689B"/>
    <w:rsid w:val="00735E78"/>
    <w:rsid w:val="00735FA2"/>
    <w:rsid w:val="0074118D"/>
    <w:rsid w:val="00741A8E"/>
    <w:rsid w:val="0074230D"/>
    <w:rsid w:val="0074569B"/>
    <w:rsid w:val="00745A88"/>
    <w:rsid w:val="00746596"/>
    <w:rsid w:val="0074711F"/>
    <w:rsid w:val="00747C12"/>
    <w:rsid w:val="00750AB3"/>
    <w:rsid w:val="00751E07"/>
    <w:rsid w:val="00752E9E"/>
    <w:rsid w:val="00754A1F"/>
    <w:rsid w:val="007577D6"/>
    <w:rsid w:val="007609EE"/>
    <w:rsid w:val="007612F5"/>
    <w:rsid w:val="00761372"/>
    <w:rsid w:val="007614ED"/>
    <w:rsid w:val="007626AF"/>
    <w:rsid w:val="007629B4"/>
    <w:rsid w:val="007637EF"/>
    <w:rsid w:val="00765B14"/>
    <w:rsid w:val="007663B3"/>
    <w:rsid w:val="007664DF"/>
    <w:rsid w:val="00766C25"/>
    <w:rsid w:val="00767AA9"/>
    <w:rsid w:val="007703A4"/>
    <w:rsid w:val="00773CB5"/>
    <w:rsid w:val="00774148"/>
    <w:rsid w:val="00776F10"/>
    <w:rsid w:val="0077778F"/>
    <w:rsid w:val="00780058"/>
    <w:rsid w:val="0078034F"/>
    <w:rsid w:val="00780810"/>
    <w:rsid w:val="00781ACC"/>
    <w:rsid w:val="007829DF"/>
    <w:rsid w:val="00787AE8"/>
    <w:rsid w:val="00791809"/>
    <w:rsid w:val="007948F3"/>
    <w:rsid w:val="00796B56"/>
    <w:rsid w:val="007A27BD"/>
    <w:rsid w:val="007A2EDC"/>
    <w:rsid w:val="007A3093"/>
    <w:rsid w:val="007A3530"/>
    <w:rsid w:val="007A3876"/>
    <w:rsid w:val="007A446E"/>
    <w:rsid w:val="007A4EBA"/>
    <w:rsid w:val="007A5FCD"/>
    <w:rsid w:val="007B54CA"/>
    <w:rsid w:val="007C3F17"/>
    <w:rsid w:val="007C636A"/>
    <w:rsid w:val="007C7D14"/>
    <w:rsid w:val="007D2AC9"/>
    <w:rsid w:val="007D6ACA"/>
    <w:rsid w:val="007E1E82"/>
    <w:rsid w:val="007E6058"/>
    <w:rsid w:val="007E7B93"/>
    <w:rsid w:val="007F0935"/>
    <w:rsid w:val="007F2902"/>
    <w:rsid w:val="007F2CEE"/>
    <w:rsid w:val="007F4095"/>
    <w:rsid w:val="007F5815"/>
    <w:rsid w:val="007F70B4"/>
    <w:rsid w:val="007F7315"/>
    <w:rsid w:val="00800FF8"/>
    <w:rsid w:val="0080639A"/>
    <w:rsid w:val="008068A8"/>
    <w:rsid w:val="008100DB"/>
    <w:rsid w:val="00810CAB"/>
    <w:rsid w:val="00812EAB"/>
    <w:rsid w:val="0081331A"/>
    <w:rsid w:val="0081334C"/>
    <w:rsid w:val="00813F83"/>
    <w:rsid w:val="0081579E"/>
    <w:rsid w:val="00816D47"/>
    <w:rsid w:val="008176F3"/>
    <w:rsid w:val="008344B2"/>
    <w:rsid w:val="00843831"/>
    <w:rsid w:val="00845B79"/>
    <w:rsid w:val="008461C2"/>
    <w:rsid w:val="00846520"/>
    <w:rsid w:val="00846C18"/>
    <w:rsid w:val="00847F74"/>
    <w:rsid w:val="00852C48"/>
    <w:rsid w:val="00853FB0"/>
    <w:rsid w:val="00857D1F"/>
    <w:rsid w:val="008650F1"/>
    <w:rsid w:val="00872337"/>
    <w:rsid w:val="00873657"/>
    <w:rsid w:val="00874262"/>
    <w:rsid w:val="0087733D"/>
    <w:rsid w:val="00881C0A"/>
    <w:rsid w:val="00882B9A"/>
    <w:rsid w:val="0088764E"/>
    <w:rsid w:val="008947AE"/>
    <w:rsid w:val="008A193C"/>
    <w:rsid w:val="008A4383"/>
    <w:rsid w:val="008A516E"/>
    <w:rsid w:val="008A58E8"/>
    <w:rsid w:val="008A5B1A"/>
    <w:rsid w:val="008B10D3"/>
    <w:rsid w:val="008B12FB"/>
    <w:rsid w:val="008B3715"/>
    <w:rsid w:val="008B3DAB"/>
    <w:rsid w:val="008B3E8D"/>
    <w:rsid w:val="008B4BE9"/>
    <w:rsid w:val="008B7070"/>
    <w:rsid w:val="008C1CC6"/>
    <w:rsid w:val="008C44BF"/>
    <w:rsid w:val="008C4BA9"/>
    <w:rsid w:val="008C5406"/>
    <w:rsid w:val="008C6E0A"/>
    <w:rsid w:val="008C731A"/>
    <w:rsid w:val="008D0852"/>
    <w:rsid w:val="008D1862"/>
    <w:rsid w:val="008D26C4"/>
    <w:rsid w:val="008D28BA"/>
    <w:rsid w:val="008D2C06"/>
    <w:rsid w:val="008D3E1F"/>
    <w:rsid w:val="008D723A"/>
    <w:rsid w:val="008E0AA7"/>
    <w:rsid w:val="008E1182"/>
    <w:rsid w:val="008E4C0F"/>
    <w:rsid w:val="008E4E7C"/>
    <w:rsid w:val="008E5507"/>
    <w:rsid w:val="008E6D99"/>
    <w:rsid w:val="008F003E"/>
    <w:rsid w:val="008F28CD"/>
    <w:rsid w:val="008F782F"/>
    <w:rsid w:val="0090715F"/>
    <w:rsid w:val="009071D9"/>
    <w:rsid w:val="009128C9"/>
    <w:rsid w:val="00916667"/>
    <w:rsid w:val="009170DD"/>
    <w:rsid w:val="00917A0C"/>
    <w:rsid w:val="00921A31"/>
    <w:rsid w:val="00922669"/>
    <w:rsid w:val="00931738"/>
    <w:rsid w:val="009357FD"/>
    <w:rsid w:val="00935F21"/>
    <w:rsid w:val="009361C5"/>
    <w:rsid w:val="00936DF2"/>
    <w:rsid w:val="00937DD2"/>
    <w:rsid w:val="009412B0"/>
    <w:rsid w:val="00942017"/>
    <w:rsid w:val="009428CC"/>
    <w:rsid w:val="00944293"/>
    <w:rsid w:val="00944352"/>
    <w:rsid w:val="009464FA"/>
    <w:rsid w:val="009465E8"/>
    <w:rsid w:val="0095304F"/>
    <w:rsid w:val="009557C2"/>
    <w:rsid w:val="00961B9B"/>
    <w:rsid w:val="009648C3"/>
    <w:rsid w:val="00964EB1"/>
    <w:rsid w:val="00965CE0"/>
    <w:rsid w:val="00965DCA"/>
    <w:rsid w:val="0096663D"/>
    <w:rsid w:val="0097039E"/>
    <w:rsid w:val="009708FA"/>
    <w:rsid w:val="00974F6B"/>
    <w:rsid w:val="009757A3"/>
    <w:rsid w:val="0097625B"/>
    <w:rsid w:val="00981932"/>
    <w:rsid w:val="009820A2"/>
    <w:rsid w:val="0098218E"/>
    <w:rsid w:val="0098454C"/>
    <w:rsid w:val="00984CA5"/>
    <w:rsid w:val="00985BF3"/>
    <w:rsid w:val="00987124"/>
    <w:rsid w:val="009932D2"/>
    <w:rsid w:val="00994C1C"/>
    <w:rsid w:val="009A4491"/>
    <w:rsid w:val="009A5038"/>
    <w:rsid w:val="009A5093"/>
    <w:rsid w:val="009B19C2"/>
    <w:rsid w:val="009B4994"/>
    <w:rsid w:val="009B50A0"/>
    <w:rsid w:val="009B5D8F"/>
    <w:rsid w:val="009B7AD5"/>
    <w:rsid w:val="009C1973"/>
    <w:rsid w:val="009C1E03"/>
    <w:rsid w:val="009C292C"/>
    <w:rsid w:val="009C3455"/>
    <w:rsid w:val="009C6B20"/>
    <w:rsid w:val="009C7667"/>
    <w:rsid w:val="009D250B"/>
    <w:rsid w:val="009D39A3"/>
    <w:rsid w:val="009D4507"/>
    <w:rsid w:val="009D4FC5"/>
    <w:rsid w:val="009D50AC"/>
    <w:rsid w:val="009D6D6E"/>
    <w:rsid w:val="009D7BED"/>
    <w:rsid w:val="009E12C7"/>
    <w:rsid w:val="009E2C4E"/>
    <w:rsid w:val="009E2E7E"/>
    <w:rsid w:val="009E606B"/>
    <w:rsid w:val="009F0A3F"/>
    <w:rsid w:val="009F145B"/>
    <w:rsid w:val="009F2502"/>
    <w:rsid w:val="009F7387"/>
    <w:rsid w:val="00A00B23"/>
    <w:rsid w:val="00A01AAB"/>
    <w:rsid w:val="00A02711"/>
    <w:rsid w:val="00A02D8E"/>
    <w:rsid w:val="00A0348F"/>
    <w:rsid w:val="00A03E05"/>
    <w:rsid w:val="00A03F57"/>
    <w:rsid w:val="00A03FEB"/>
    <w:rsid w:val="00A04613"/>
    <w:rsid w:val="00A060BF"/>
    <w:rsid w:val="00A06795"/>
    <w:rsid w:val="00A117C8"/>
    <w:rsid w:val="00A14D5A"/>
    <w:rsid w:val="00A20257"/>
    <w:rsid w:val="00A204AB"/>
    <w:rsid w:val="00A21290"/>
    <w:rsid w:val="00A22655"/>
    <w:rsid w:val="00A23AC8"/>
    <w:rsid w:val="00A248A8"/>
    <w:rsid w:val="00A27612"/>
    <w:rsid w:val="00A30C49"/>
    <w:rsid w:val="00A316BA"/>
    <w:rsid w:val="00A37C8E"/>
    <w:rsid w:val="00A408D9"/>
    <w:rsid w:val="00A411D8"/>
    <w:rsid w:val="00A419C7"/>
    <w:rsid w:val="00A41BE3"/>
    <w:rsid w:val="00A42999"/>
    <w:rsid w:val="00A4336F"/>
    <w:rsid w:val="00A43B22"/>
    <w:rsid w:val="00A44646"/>
    <w:rsid w:val="00A4494E"/>
    <w:rsid w:val="00A540D8"/>
    <w:rsid w:val="00A56172"/>
    <w:rsid w:val="00A6073D"/>
    <w:rsid w:val="00A658A6"/>
    <w:rsid w:val="00A65DE9"/>
    <w:rsid w:val="00A65E32"/>
    <w:rsid w:val="00A6673B"/>
    <w:rsid w:val="00A70709"/>
    <w:rsid w:val="00A71233"/>
    <w:rsid w:val="00A729DE"/>
    <w:rsid w:val="00A736CA"/>
    <w:rsid w:val="00A73958"/>
    <w:rsid w:val="00A76B19"/>
    <w:rsid w:val="00A77B4B"/>
    <w:rsid w:val="00A8024B"/>
    <w:rsid w:val="00A843A2"/>
    <w:rsid w:val="00A87DE1"/>
    <w:rsid w:val="00A919EA"/>
    <w:rsid w:val="00A94EF4"/>
    <w:rsid w:val="00A97591"/>
    <w:rsid w:val="00A97929"/>
    <w:rsid w:val="00A97D02"/>
    <w:rsid w:val="00AA087B"/>
    <w:rsid w:val="00AA095E"/>
    <w:rsid w:val="00AA11B9"/>
    <w:rsid w:val="00AA398B"/>
    <w:rsid w:val="00AA3DA8"/>
    <w:rsid w:val="00AA5850"/>
    <w:rsid w:val="00AA63EA"/>
    <w:rsid w:val="00AA6936"/>
    <w:rsid w:val="00AB30BE"/>
    <w:rsid w:val="00AB7259"/>
    <w:rsid w:val="00AC1C9A"/>
    <w:rsid w:val="00AC203B"/>
    <w:rsid w:val="00AC2E25"/>
    <w:rsid w:val="00AC373E"/>
    <w:rsid w:val="00AC41B5"/>
    <w:rsid w:val="00AC4557"/>
    <w:rsid w:val="00AC5E8C"/>
    <w:rsid w:val="00AC74E4"/>
    <w:rsid w:val="00AC7705"/>
    <w:rsid w:val="00AD0E48"/>
    <w:rsid w:val="00AD1AA8"/>
    <w:rsid w:val="00AD399F"/>
    <w:rsid w:val="00AD564D"/>
    <w:rsid w:val="00AE0F6E"/>
    <w:rsid w:val="00AE2014"/>
    <w:rsid w:val="00AE338B"/>
    <w:rsid w:val="00AE492E"/>
    <w:rsid w:val="00AE4A87"/>
    <w:rsid w:val="00AE4D38"/>
    <w:rsid w:val="00AF1198"/>
    <w:rsid w:val="00AF3B73"/>
    <w:rsid w:val="00B022A6"/>
    <w:rsid w:val="00B023F7"/>
    <w:rsid w:val="00B055FE"/>
    <w:rsid w:val="00B062C2"/>
    <w:rsid w:val="00B074B3"/>
    <w:rsid w:val="00B115EC"/>
    <w:rsid w:val="00B134BA"/>
    <w:rsid w:val="00B13735"/>
    <w:rsid w:val="00B14EA1"/>
    <w:rsid w:val="00B151F3"/>
    <w:rsid w:val="00B1572A"/>
    <w:rsid w:val="00B20687"/>
    <w:rsid w:val="00B20A00"/>
    <w:rsid w:val="00B246CB"/>
    <w:rsid w:val="00B2525A"/>
    <w:rsid w:val="00B33073"/>
    <w:rsid w:val="00B34CD9"/>
    <w:rsid w:val="00B3642D"/>
    <w:rsid w:val="00B42FE1"/>
    <w:rsid w:val="00B4525A"/>
    <w:rsid w:val="00B46157"/>
    <w:rsid w:val="00B464A7"/>
    <w:rsid w:val="00B50441"/>
    <w:rsid w:val="00B505C4"/>
    <w:rsid w:val="00B512D9"/>
    <w:rsid w:val="00B536FB"/>
    <w:rsid w:val="00B5687D"/>
    <w:rsid w:val="00B6100C"/>
    <w:rsid w:val="00B63578"/>
    <w:rsid w:val="00B663BA"/>
    <w:rsid w:val="00B67053"/>
    <w:rsid w:val="00B740AF"/>
    <w:rsid w:val="00B754A1"/>
    <w:rsid w:val="00B75B20"/>
    <w:rsid w:val="00B80814"/>
    <w:rsid w:val="00B81AE3"/>
    <w:rsid w:val="00B832A3"/>
    <w:rsid w:val="00B83495"/>
    <w:rsid w:val="00B84809"/>
    <w:rsid w:val="00B86F11"/>
    <w:rsid w:val="00B92E6E"/>
    <w:rsid w:val="00B9556F"/>
    <w:rsid w:val="00B9601C"/>
    <w:rsid w:val="00B9614F"/>
    <w:rsid w:val="00B9689D"/>
    <w:rsid w:val="00BA2AA2"/>
    <w:rsid w:val="00BB2896"/>
    <w:rsid w:val="00BB3BEB"/>
    <w:rsid w:val="00BB45B0"/>
    <w:rsid w:val="00BB539F"/>
    <w:rsid w:val="00BB6879"/>
    <w:rsid w:val="00BB78F6"/>
    <w:rsid w:val="00BC286F"/>
    <w:rsid w:val="00BC3A42"/>
    <w:rsid w:val="00BC3B43"/>
    <w:rsid w:val="00BC48AE"/>
    <w:rsid w:val="00BC6A0B"/>
    <w:rsid w:val="00BC7C78"/>
    <w:rsid w:val="00BC7F11"/>
    <w:rsid w:val="00BD1BC6"/>
    <w:rsid w:val="00BD20E4"/>
    <w:rsid w:val="00BD26E0"/>
    <w:rsid w:val="00BD26EC"/>
    <w:rsid w:val="00BD27F0"/>
    <w:rsid w:val="00BD321C"/>
    <w:rsid w:val="00BD3919"/>
    <w:rsid w:val="00BD4778"/>
    <w:rsid w:val="00BD7031"/>
    <w:rsid w:val="00BE1A4C"/>
    <w:rsid w:val="00BE33E1"/>
    <w:rsid w:val="00BE64EA"/>
    <w:rsid w:val="00BF0F2E"/>
    <w:rsid w:val="00BF137F"/>
    <w:rsid w:val="00BF189B"/>
    <w:rsid w:val="00BF1C0B"/>
    <w:rsid w:val="00BF1FB5"/>
    <w:rsid w:val="00BF556C"/>
    <w:rsid w:val="00BF65F1"/>
    <w:rsid w:val="00BF7DD4"/>
    <w:rsid w:val="00C001B2"/>
    <w:rsid w:val="00C01A18"/>
    <w:rsid w:val="00C02379"/>
    <w:rsid w:val="00C049B5"/>
    <w:rsid w:val="00C05BB8"/>
    <w:rsid w:val="00C0617B"/>
    <w:rsid w:val="00C07DC3"/>
    <w:rsid w:val="00C10EA9"/>
    <w:rsid w:val="00C14C9D"/>
    <w:rsid w:val="00C14D3A"/>
    <w:rsid w:val="00C15B20"/>
    <w:rsid w:val="00C1777D"/>
    <w:rsid w:val="00C21CF1"/>
    <w:rsid w:val="00C21D6D"/>
    <w:rsid w:val="00C22026"/>
    <w:rsid w:val="00C22F0B"/>
    <w:rsid w:val="00C23FA0"/>
    <w:rsid w:val="00C26DBC"/>
    <w:rsid w:val="00C30D6F"/>
    <w:rsid w:val="00C3718B"/>
    <w:rsid w:val="00C377CE"/>
    <w:rsid w:val="00C41E94"/>
    <w:rsid w:val="00C4337F"/>
    <w:rsid w:val="00C45CF2"/>
    <w:rsid w:val="00C4723C"/>
    <w:rsid w:val="00C51997"/>
    <w:rsid w:val="00C51DCB"/>
    <w:rsid w:val="00C55558"/>
    <w:rsid w:val="00C57C9D"/>
    <w:rsid w:val="00C63CE5"/>
    <w:rsid w:val="00C64E30"/>
    <w:rsid w:val="00C67055"/>
    <w:rsid w:val="00C67350"/>
    <w:rsid w:val="00C7279C"/>
    <w:rsid w:val="00C731CE"/>
    <w:rsid w:val="00C74F55"/>
    <w:rsid w:val="00C76B11"/>
    <w:rsid w:val="00C76B51"/>
    <w:rsid w:val="00C77028"/>
    <w:rsid w:val="00C81511"/>
    <w:rsid w:val="00C82EAD"/>
    <w:rsid w:val="00C8312A"/>
    <w:rsid w:val="00C8522C"/>
    <w:rsid w:val="00C865E1"/>
    <w:rsid w:val="00C86D79"/>
    <w:rsid w:val="00C90D49"/>
    <w:rsid w:val="00CA2424"/>
    <w:rsid w:val="00CA2760"/>
    <w:rsid w:val="00CA406D"/>
    <w:rsid w:val="00CA4414"/>
    <w:rsid w:val="00CA5D15"/>
    <w:rsid w:val="00CB12FF"/>
    <w:rsid w:val="00CB635E"/>
    <w:rsid w:val="00CC057A"/>
    <w:rsid w:val="00CC1ADD"/>
    <w:rsid w:val="00CC21FF"/>
    <w:rsid w:val="00CC524C"/>
    <w:rsid w:val="00CD0275"/>
    <w:rsid w:val="00CD2626"/>
    <w:rsid w:val="00CD3BA7"/>
    <w:rsid w:val="00CD5E3B"/>
    <w:rsid w:val="00CE1E3D"/>
    <w:rsid w:val="00CE381C"/>
    <w:rsid w:val="00CE45A6"/>
    <w:rsid w:val="00CE629F"/>
    <w:rsid w:val="00CE6C88"/>
    <w:rsid w:val="00CE75B0"/>
    <w:rsid w:val="00CE7FBB"/>
    <w:rsid w:val="00CF7AF5"/>
    <w:rsid w:val="00D00D3A"/>
    <w:rsid w:val="00D01E4A"/>
    <w:rsid w:val="00D0407C"/>
    <w:rsid w:val="00D04F98"/>
    <w:rsid w:val="00D11E95"/>
    <w:rsid w:val="00D12D38"/>
    <w:rsid w:val="00D1307C"/>
    <w:rsid w:val="00D134F6"/>
    <w:rsid w:val="00D1384D"/>
    <w:rsid w:val="00D16419"/>
    <w:rsid w:val="00D22C0B"/>
    <w:rsid w:val="00D22C55"/>
    <w:rsid w:val="00D25414"/>
    <w:rsid w:val="00D259F9"/>
    <w:rsid w:val="00D274E0"/>
    <w:rsid w:val="00D327A5"/>
    <w:rsid w:val="00D330D3"/>
    <w:rsid w:val="00D35C99"/>
    <w:rsid w:val="00D37AAC"/>
    <w:rsid w:val="00D40B91"/>
    <w:rsid w:val="00D42840"/>
    <w:rsid w:val="00D4430F"/>
    <w:rsid w:val="00D4433F"/>
    <w:rsid w:val="00D47A67"/>
    <w:rsid w:val="00D52D94"/>
    <w:rsid w:val="00D5522D"/>
    <w:rsid w:val="00D56CC7"/>
    <w:rsid w:val="00D5762B"/>
    <w:rsid w:val="00D601A9"/>
    <w:rsid w:val="00D610B8"/>
    <w:rsid w:val="00D610CD"/>
    <w:rsid w:val="00D66723"/>
    <w:rsid w:val="00D70839"/>
    <w:rsid w:val="00D71C42"/>
    <w:rsid w:val="00D73893"/>
    <w:rsid w:val="00D73977"/>
    <w:rsid w:val="00D753A6"/>
    <w:rsid w:val="00D802D4"/>
    <w:rsid w:val="00D821C5"/>
    <w:rsid w:val="00D82F90"/>
    <w:rsid w:val="00D83FBF"/>
    <w:rsid w:val="00D841F3"/>
    <w:rsid w:val="00D90AAD"/>
    <w:rsid w:val="00DA0D2B"/>
    <w:rsid w:val="00DA1CAD"/>
    <w:rsid w:val="00DA30EA"/>
    <w:rsid w:val="00DA4FF8"/>
    <w:rsid w:val="00DA629F"/>
    <w:rsid w:val="00DA76C7"/>
    <w:rsid w:val="00DB0F72"/>
    <w:rsid w:val="00DB3118"/>
    <w:rsid w:val="00DB3274"/>
    <w:rsid w:val="00DB52CD"/>
    <w:rsid w:val="00DB5A85"/>
    <w:rsid w:val="00DB5CCF"/>
    <w:rsid w:val="00DB664E"/>
    <w:rsid w:val="00DB6EF4"/>
    <w:rsid w:val="00DC1AEB"/>
    <w:rsid w:val="00DC55AB"/>
    <w:rsid w:val="00DD0C01"/>
    <w:rsid w:val="00DD111A"/>
    <w:rsid w:val="00DD417A"/>
    <w:rsid w:val="00DD756D"/>
    <w:rsid w:val="00DD7616"/>
    <w:rsid w:val="00DD7891"/>
    <w:rsid w:val="00DE0B0E"/>
    <w:rsid w:val="00DE0D57"/>
    <w:rsid w:val="00DE2081"/>
    <w:rsid w:val="00DE355D"/>
    <w:rsid w:val="00DE6210"/>
    <w:rsid w:val="00DF1110"/>
    <w:rsid w:val="00DF2446"/>
    <w:rsid w:val="00DF3DA9"/>
    <w:rsid w:val="00DF41BD"/>
    <w:rsid w:val="00DF47E5"/>
    <w:rsid w:val="00DF4AFB"/>
    <w:rsid w:val="00DF4FBC"/>
    <w:rsid w:val="00DF6D11"/>
    <w:rsid w:val="00DF789D"/>
    <w:rsid w:val="00DF79AF"/>
    <w:rsid w:val="00E005DE"/>
    <w:rsid w:val="00E00760"/>
    <w:rsid w:val="00E0122E"/>
    <w:rsid w:val="00E01628"/>
    <w:rsid w:val="00E01D46"/>
    <w:rsid w:val="00E03A6B"/>
    <w:rsid w:val="00E03EE6"/>
    <w:rsid w:val="00E042F8"/>
    <w:rsid w:val="00E06AF8"/>
    <w:rsid w:val="00E07C45"/>
    <w:rsid w:val="00E106A2"/>
    <w:rsid w:val="00E10B6A"/>
    <w:rsid w:val="00E12C56"/>
    <w:rsid w:val="00E13916"/>
    <w:rsid w:val="00E144E8"/>
    <w:rsid w:val="00E157E4"/>
    <w:rsid w:val="00E15DC3"/>
    <w:rsid w:val="00E15FC7"/>
    <w:rsid w:val="00E16264"/>
    <w:rsid w:val="00E21438"/>
    <w:rsid w:val="00E23BCF"/>
    <w:rsid w:val="00E253FA"/>
    <w:rsid w:val="00E255DB"/>
    <w:rsid w:val="00E2577F"/>
    <w:rsid w:val="00E3130F"/>
    <w:rsid w:val="00E31BCC"/>
    <w:rsid w:val="00E32730"/>
    <w:rsid w:val="00E359E3"/>
    <w:rsid w:val="00E44103"/>
    <w:rsid w:val="00E452B4"/>
    <w:rsid w:val="00E46533"/>
    <w:rsid w:val="00E51AC5"/>
    <w:rsid w:val="00E51AC6"/>
    <w:rsid w:val="00E521E6"/>
    <w:rsid w:val="00E55A49"/>
    <w:rsid w:val="00E56816"/>
    <w:rsid w:val="00E57BFE"/>
    <w:rsid w:val="00E61847"/>
    <w:rsid w:val="00E64CFC"/>
    <w:rsid w:val="00E659A4"/>
    <w:rsid w:val="00E66203"/>
    <w:rsid w:val="00E715FF"/>
    <w:rsid w:val="00E74E5B"/>
    <w:rsid w:val="00E757CB"/>
    <w:rsid w:val="00E77439"/>
    <w:rsid w:val="00E8363A"/>
    <w:rsid w:val="00E84DB2"/>
    <w:rsid w:val="00E85F05"/>
    <w:rsid w:val="00E862B6"/>
    <w:rsid w:val="00E87989"/>
    <w:rsid w:val="00E90854"/>
    <w:rsid w:val="00E91EC0"/>
    <w:rsid w:val="00E91F3D"/>
    <w:rsid w:val="00E9574A"/>
    <w:rsid w:val="00E97113"/>
    <w:rsid w:val="00EA0086"/>
    <w:rsid w:val="00EA1AF5"/>
    <w:rsid w:val="00EA1B53"/>
    <w:rsid w:val="00EA6582"/>
    <w:rsid w:val="00EB17E3"/>
    <w:rsid w:val="00EB281F"/>
    <w:rsid w:val="00EB4F72"/>
    <w:rsid w:val="00EB61B2"/>
    <w:rsid w:val="00EC01CB"/>
    <w:rsid w:val="00EC1635"/>
    <w:rsid w:val="00EC1B2E"/>
    <w:rsid w:val="00EC3EF6"/>
    <w:rsid w:val="00EC4796"/>
    <w:rsid w:val="00EC4AF3"/>
    <w:rsid w:val="00EC5070"/>
    <w:rsid w:val="00EC72FF"/>
    <w:rsid w:val="00EC7BDA"/>
    <w:rsid w:val="00EC7F11"/>
    <w:rsid w:val="00ED1BAB"/>
    <w:rsid w:val="00ED209B"/>
    <w:rsid w:val="00ED2F98"/>
    <w:rsid w:val="00ED6085"/>
    <w:rsid w:val="00ED793C"/>
    <w:rsid w:val="00EE4C9E"/>
    <w:rsid w:val="00EE5B00"/>
    <w:rsid w:val="00EE7F72"/>
    <w:rsid w:val="00EF2C4C"/>
    <w:rsid w:val="00EF2CB2"/>
    <w:rsid w:val="00F0223E"/>
    <w:rsid w:val="00F03D91"/>
    <w:rsid w:val="00F06E58"/>
    <w:rsid w:val="00F1054F"/>
    <w:rsid w:val="00F122CE"/>
    <w:rsid w:val="00F15D57"/>
    <w:rsid w:val="00F300C4"/>
    <w:rsid w:val="00F31575"/>
    <w:rsid w:val="00F32594"/>
    <w:rsid w:val="00F36BA6"/>
    <w:rsid w:val="00F41B67"/>
    <w:rsid w:val="00F43C41"/>
    <w:rsid w:val="00F43CFB"/>
    <w:rsid w:val="00F5016E"/>
    <w:rsid w:val="00F51BC9"/>
    <w:rsid w:val="00F556AE"/>
    <w:rsid w:val="00F55AD2"/>
    <w:rsid w:val="00F609AE"/>
    <w:rsid w:val="00F631A9"/>
    <w:rsid w:val="00F64BE5"/>
    <w:rsid w:val="00F65038"/>
    <w:rsid w:val="00F665C1"/>
    <w:rsid w:val="00F668D5"/>
    <w:rsid w:val="00F67F10"/>
    <w:rsid w:val="00F7284A"/>
    <w:rsid w:val="00F72A36"/>
    <w:rsid w:val="00F759FA"/>
    <w:rsid w:val="00F75AC1"/>
    <w:rsid w:val="00F75DD4"/>
    <w:rsid w:val="00F8023C"/>
    <w:rsid w:val="00F8039C"/>
    <w:rsid w:val="00F826EB"/>
    <w:rsid w:val="00F84167"/>
    <w:rsid w:val="00F90E3F"/>
    <w:rsid w:val="00F948CF"/>
    <w:rsid w:val="00FA0FCA"/>
    <w:rsid w:val="00FA1CC2"/>
    <w:rsid w:val="00FA4E24"/>
    <w:rsid w:val="00FA753C"/>
    <w:rsid w:val="00FB1A5C"/>
    <w:rsid w:val="00FB294F"/>
    <w:rsid w:val="00FB3AC2"/>
    <w:rsid w:val="00FB3BB7"/>
    <w:rsid w:val="00FB4AD9"/>
    <w:rsid w:val="00FB64F1"/>
    <w:rsid w:val="00FC27BF"/>
    <w:rsid w:val="00FC3209"/>
    <w:rsid w:val="00FC5C25"/>
    <w:rsid w:val="00FC5C2E"/>
    <w:rsid w:val="00FD1E41"/>
    <w:rsid w:val="00FD64D3"/>
    <w:rsid w:val="00FD6E0D"/>
    <w:rsid w:val="00FE2180"/>
    <w:rsid w:val="00FE2C95"/>
    <w:rsid w:val="00FE4FE9"/>
    <w:rsid w:val="00FE530B"/>
    <w:rsid w:val="00FE7CA8"/>
    <w:rsid w:val="00FF39F0"/>
    <w:rsid w:val="00FF5B5F"/>
    <w:rsid w:val="00FF6968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989423"/>
  <w15:docId w15:val="{91C559DA-EFF8-43D0-9577-8AE27AD89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967"/>
    <w:rPr>
      <w:rFonts w:ascii="Times New Roman" w:eastAsia="Times New Roman" w:hAnsi="Times New Roman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6930"/>
    <w:pPr>
      <w:keepNext/>
      <w:autoSpaceDE w:val="0"/>
      <w:autoSpaceDN w:val="0"/>
      <w:spacing w:after="120"/>
      <w:outlineLvl w:val="4"/>
    </w:pPr>
    <w:rPr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6930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 Znak Znak Znak Znak Znak Znak Znak,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376930"/>
    <w:rPr>
      <w:sz w:val="20"/>
      <w:szCs w:val="20"/>
    </w:rPr>
  </w:style>
  <w:style w:type="character" w:customStyle="1" w:styleId="TekstprzypisudolnegoZnak">
    <w:name w:val="Tekst przypisu dolnego Znak"/>
    <w:aliases w:val=" Znak Znak Znak Znak Znak Znak Znak Znak,Podrozdział Znak,Footnote Znak,Podrozdzia3 Znak,-E Fuﬂnotentext Znak,Fuﬂnotentext Ursprung Znak,Fußnotentext Ursprung Znak,-E Fußnotentext Znak,Fußnote Znak"/>
    <w:link w:val="Tekstprzypisudolnego"/>
    <w:uiPriority w:val="99"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76930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3769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769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376930"/>
    <w:pPr>
      <w:ind w:left="360"/>
      <w:jc w:val="both"/>
    </w:pPr>
    <w:rPr>
      <w:rFonts w:ascii="Tahoma" w:hAnsi="Tahoma"/>
      <w:b/>
      <w:bCs/>
      <w:sz w:val="20"/>
    </w:rPr>
  </w:style>
  <w:style w:type="character" w:customStyle="1" w:styleId="TekstpodstawowywcityZnak">
    <w:name w:val="Tekst podstawowy wcięty Znak"/>
    <w:link w:val="Tekstpodstawowywcity"/>
    <w:rsid w:val="00376930"/>
    <w:rPr>
      <w:rFonts w:ascii="Tahoma" w:eastAsia="Times New Roman" w:hAnsi="Tahoma" w:cs="Tahoma"/>
      <w:b/>
      <w:bCs/>
      <w:sz w:val="20"/>
      <w:szCs w:val="24"/>
      <w:lang w:eastAsia="pl-PL"/>
    </w:rPr>
  </w:style>
  <w:style w:type="character" w:styleId="Odwoaniedokomentarza">
    <w:name w:val="annotation reference"/>
    <w:semiHidden/>
    <w:rsid w:val="003769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769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7693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7693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93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7693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5Znak">
    <w:name w:val="Nagłówek 5 Znak"/>
    <w:link w:val="Nagwek5"/>
    <w:uiPriority w:val="99"/>
    <w:rsid w:val="00376930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link w:val="Nagwek7"/>
    <w:uiPriority w:val="9"/>
    <w:semiHidden/>
    <w:rsid w:val="00376930"/>
    <w:rPr>
      <w:rFonts w:ascii="Cambria" w:eastAsia="Times New Roman" w:hAnsi="Cambria" w:cs="Times New Roman"/>
      <w:i/>
      <w:iCs/>
      <w:color w:val="404040"/>
    </w:rPr>
  </w:style>
  <w:style w:type="paragraph" w:styleId="Nagwek">
    <w:name w:val="header"/>
    <w:basedOn w:val="Normalny"/>
    <w:link w:val="NagwekZnak"/>
    <w:uiPriority w:val="99"/>
    <w:rsid w:val="00376930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  <w:lang w:val="en-GB"/>
    </w:rPr>
  </w:style>
  <w:style w:type="character" w:customStyle="1" w:styleId="NagwekZnak">
    <w:name w:val="Nagłówek Znak"/>
    <w:link w:val="Nagwek"/>
    <w:uiPriority w:val="99"/>
    <w:rsid w:val="00376930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Akapitzlist">
    <w:name w:val="List Paragraph"/>
    <w:basedOn w:val="Normalny"/>
    <w:uiPriority w:val="34"/>
    <w:qFormat/>
    <w:rsid w:val="003769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376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930"/>
    <w:pPr>
      <w:spacing w:after="200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76930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customStyle="1" w:styleId="StylinstrukcjaI">
    <w:name w:val="Stylinstrukcja_I"/>
    <w:basedOn w:val="Nagwek"/>
    <w:uiPriority w:val="99"/>
    <w:rsid w:val="00376930"/>
    <w:pPr>
      <w:numPr>
        <w:numId w:val="5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6930"/>
    <w:rPr>
      <w:rFonts w:ascii="Calibri" w:eastAsia="Calibri" w:hAnsi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7693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76930"/>
    <w:rPr>
      <w:vertAlign w:val="superscript"/>
    </w:rPr>
  </w:style>
  <w:style w:type="paragraph" w:styleId="Legenda">
    <w:name w:val="caption"/>
    <w:basedOn w:val="Normalny"/>
    <w:next w:val="Normalny"/>
    <w:qFormat/>
    <w:rsid w:val="00152B6E"/>
    <w:pPr>
      <w:ind w:left="360"/>
      <w:jc w:val="both"/>
    </w:pPr>
    <w:rPr>
      <w:rFonts w:ascii="Tahoma" w:hAnsi="Tahoma" w:cs="Tahoma"/>
      <w:b/>
      <w:bCs/>
      <w:sz w:val="20"/>
    </w:rPr>
  </w:style>
  <w:style w:type="character" w:styleId="Hipercze">
    <w:name w:val="Hyperlink"/>
    <w:rsid w:val="000F4A3C"/>
    <w:rPr>
      <w:color w:val="0000FF"/>
      <w:u w:val="single"/>
    </w:rPr>
  </w:style>
  <w:style w:type="paragraph" w:styleId="Poprawka">
    <w:name w:val="Revision"/>
    <w:hidden/>
    <w:uiPriority w:val="99"/>
    <w:semiHidden/>
    <w:rsid w:val="00C21CF1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6C94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86C9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4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omments" Target="comment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8/08/relationships/commentsExtensible" Target="commentsExtensi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8743C5-EF8D-4078-9720-1A5F0AF190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3CC4B6-AC31-46D4-940A-E6ACB6E7F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38</Pages>
  <Words>4466</Words>
  <Characters>26801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Banasiak</dc:creator>
  <cp:lastModifiedBy>Hanna Zielińska (Elwertowska)</cp:lastModifiedBy>
  <cp:revision>13</cp:revision>
  <cp:lastPrinted>2018-09-19T05:57:00Z</cp:lastPrinted>
  <dcterms:created xsi:type="dcterms:W3CDTF">2019-10-10T06:42:00Z</dcterms:created>
  <dcterms:modified xsi:type="dcterms:W3CDTF">2021-11-29T09:52:00Z</dcterms:modified>
</cp:coreProperties>
</file>